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CD286" w14:textId="292217F6" w:rsidR="0060435A" w:rsidRPr="00924EF0" w:rsidRDefault="0060435A" w:rsidP="00E761A9">
      <w:pPr>
        <w:ind w:right="-284"/>
        <w:jc w:val="center"/>
        <w:rPr>
          <w:b/>
          <w:sz w:val="20"/>
        </w:rPr>
      </w:pP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bookmarkStart w:id="0" w:name="_GoBack"/>
      <w:bookmarkEnd w:id="0"/>
    </w:p>
    <w:p w14:paraId="63AC338F" w14:textId="524E34AD" w:rsidR="001F4F20" w:rsidRPr="00924EF0" w:rsidRDefault="001F4F20" w:rsidP="00287D8B">
      <w:pPr>
        <w:pStyle w:val="Zkladntext"/>
        <w:rPr>
          <w:rFonts w:ascii="Times New Roman" w:hAnsi="Times New Roman"/>
        </w:rPr>
      </w:pPr>
    </w:p>
    <w:p w14:paraId="5905DC22" w14:textId="0435FA49" w:rsidR="001D13BC" w:rsidRPr="00924EF0" w:rsidRDefault="001D13BC" w:rsidP="00287D8B">
      <w:pPr>
        <w:pStyle w:val="Zkladntext"/>
        <w:rPr>
          <w:rFonts w:ascii="Times New Roman" w:hAnsi="Times New Roman"/>
        </w:rPr>
      </w:pPr>
    </w:p>
    <w:p w14:paraId="0E16F9D2" w14:textId="130DC0D4" w:rsidR="000F23B3" w:rsidRPr="00924EF0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</w:rPr>
      </w:pPr>
      <w:r w:rsidRPr="00924EF0">
        <w:rPr>
          <w:rFonts w:ascii="Times New Roman" w:hAnsi="Times New Roman"/>
          <w:b/>
          <w:color w:val="365F91" w:themeColor="accent1" w:themeShade="BF"/>
          <w:sz w:val="36"/>
        </w:rPr>
        <w:t>Dotazník zabezpečenia synergií</w:t>
      </w:r>
      <w:del w:id="1" w:author="Autor">
        <w:r w:rsidR="00AF5BD8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>,</w:delText>
        </w:r>
      </w:del>
      <w:ins w:id="2" w:author="Autor">
        <w:r w:rsidR="00FA5F3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t xml:space="preserve"> a</w:t>
        </w:r>
      </w:ins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 xml:space="preserve"> plnenia zákona č.</w:t>
      </w:r>
      <w:del w:id="3" w:author="Autor">
        <w:r w:rsidR="00AF5BD8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 xml:space="preserve"> </w:delText>
        </w:r>
      </w:del>
      <w:ins w:id="4" w:author="Autor">
        <w:r w:rsidR="00FA5F3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t> </w:t>
        </w:r>
      </w:ins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>336/2015 Z.</w:t>
      </w:r>
      <w:r w:rsidR="0098268F" w:rsidRPr="00924EF0">
        <w:rPr>
          <w:rFonts w:ascii="Times New Roman" w:hAnsi="Times New Roman"/>
          <w:b/>
          <w:color w:val="365F91" w:themeColor="accent1" w:themeShade="BF"/>
          <w:sz w:val="36"/>
        </w:rPr>
        <w:t xml:space="preserve"> </w:t>
      </w:r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>z.</w:t>
      </w:r>
      <w:del w:id="5" w:author="Autor">
        <w:r w:rsidR="00E03AAF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 xml:space="preserve"> </w:delText>
        </w:r>
        <w:r w:rsidR="00396736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>a doplňujúce informácie</w:delText>
        </w:r>
        <w:r w:rsidR="00BB2D2F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 xml:space="preserve"> k</w:delText>
        </w:r>
        <w:r w:rsidR="001D13BC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> </w:delText>
        </w:r>
        <w:r w:rsidR="00BB2D2F"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</w:rPr>
          <w:delText>výzve</w:delText>
        </w:r>
      </w:del>
      <w:r w:rsidR="00FC3296" w:rsidRPr="00924EF0">
        <w:rPr>
          <w:rStyle w:val="Odkaznapoznmkupodiarou"/>
          <w:rFonts w:ascii="Times New Roman" w:hAnsi="Times New Roman"/>
          <w:b/>
          <w:color w:val="365F91" w:themeColor="accent1" w:themeShade="BF"/>
          <w:sz w:val="36"/>
        </w:rPr>
        <w:footnoteReference w:id="2"/>
      </w:r>
    </w:p>
    <w:p w14:paraId="3C26A48A" w14:textId="645AA9D5" w:rsidR="000F23B3" w:rsidRPr="00924EF0" w:rsidRDefault="000F23B3" w:rsidP="000F23B3">
      <w:pPr>
        <w:pStyle w:val="Zkladntext"/>
        <w:rPr>
          <w:rFonts w:ascii="Times New Roman" w:hAnsi="Times New Roman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E03AAF" w:rsidRPr="007F7B6B" w14:paraId="71BC79EE" w14:textId="77777777" w:rsidTr="000559FA">
        <w:trPr>
          <w:trHeight w:val="559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4DD99629" w14:textId="77777777" w:rsidR="00E03AAF" w:rsidRPr="00924EF0" w:rsidRDefault="00E03AAF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Operačný program</w:t>
            </w:r>
          </w:p>
        </w:tc>
        <w:tc>
          <w:tcPr>
            <w:tcW w:w="6549" w:type="dxa"/>
            <w:vAlign w:val="center"/>
          </w:tcPr>
          <w:p w14:paraId="2F628607" w14:textId="77777777" w:rsidR="00E03AAF" w:rsidRPr="00924EF0" w:rsidRDefault="00E03AAF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3B56F9CF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69E92EC" w14:textId="2DF425CA" w:rsidR="00E03AAF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Prioritná os</w:t>
            </w:r>
          </w:p>
        </w:tc>
        <w:tc>
          <w:tcPr>
            <w:tcW w:w="6549" w:type="dxa"/>
            <w:vAlign w:val="center"/>
          </w:tcPr>
          <w:p w14:paraId="6C77647D" w14:textId="77777777" w:rsidR="00E03AAF" w:rsidRPr="00924EF0" w:rsidRDefault="00E03AAF" w:rsidP="00E95E18">
            <w:pPr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592D409D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EE1492" w14:textId="701E09AA" w:rsidR="00E03AAF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Špecifický cieľ</w:t>
            </w:r>
          </w:p>
        </w:tc>
        <w:tc>
          <w:tcPr>
            <w:tcW w:w="6549" w:type="dxa"/>
            <w:vAlign w:val="center"/>
          </w:tcPr>
          <w:p w14:paraId="0F981A15" w14:textId="77777777" w:rsidR="00E03AAF" w:rsidRPr="00924EF0" w:rsidRDefault="00E03AAF" w:rsidP="00E95E18">
            <w:pPr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7DBB06A8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2BA5158" w14:textId="11AB3EF0" w:rsidR="00E03AAF" w:rsidRPr="00924EF0" w:rsidRDefault="00E33863" w:rsidP="00A1451C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Kód</w:t>
            </w:r>
            <w:r w:rsidR="00E03AAF" w:rsidRPr="00924EF0">
              <w:rPr>
                <w:rFonts w:ascii="Times New Roman" w:hAnsi="Times New Roman"/>
                <w:b/>
                <w:sz w:val="24"/>
              </w:rPr>
              <w:t xml:space="preserve"> výzvy</w:t>
            </w:r>
            <w:del w:id="8" w:author="Autor">
              <w:r w:rsidR="000F23B3" w:rsidRPr="007F7B6B">
                <w:rPr>
                  <w:rStyle w:val="Odkaznapoznmkupodiarou"/>
                  <w:rFonts w:ascii="Times New Roman" w:hAnsi="Times New Roman"/>
                  <w:b/>
                  <w:sz w:val="24"/>
                  <w:szCs w:val="24"/>
                </w:rPr>
                <w:footnoteReference w:id="3"/>
              </w:r>
            </w:del>
          </w:p>
        </w:tc>
        <w:tc>
          <w:tcPr>
            <w:tcW w:w="6549" w:type="dxa"/>
            <w:vAlign w:val="center"/>
          </w:tcPr>
          <w:p w14:paraId="10CF59F7" w14:textId="77777777" w:rsidR="00E03AAF" w:rsidRPr="00924EF0" w:rsidRDefault="00E03AAF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7D8B" w:rsidRPr="007F7B6B" w14:paraId="6756B16F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EBBC56C" w14:textId="1AAF55E5" w:rsidR="00287D8B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Názov/zameranie výzvy</w:t>
            </w:r>
          </w:p>
        </w:tc>
        <w:tc>
          <w:tcPr>
            <w:tcW w:w="6549" w:type="dxa"/>
            <w:vAlign w:val="center"/>
          </w:tcPr>
          <w:p w14:paraId="0491C59C" w14:textId="77777777" w:rsidR="00287D8B" w:rsidRPr="00924EF0" w:rsidRDefault="00287D8B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0905" w:rsidRPr="007F7B6B" w14:paraId="3790B12D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F1ABA1C" w14:textId="45A28067" w:rsidR="00B00905" w:rsidRPr="00924EF0" w:rsidRDefault="00B00905" w:rsidP="00E03AAF">
            <w:pPr>
              <w:rPr>
                <w:rFonts w:ascii="Times New Roman" w:hAnsi="Times New Roman"/>
                <w:b/>
                <w:sz w:val="24"/>
              </w:rPr>
            </w:pPr>
            <w:del w:id="11" w:author="Autor">
              <w:r w:rsidRPr="007F7B6B">
                <w:rPr>
                  <w:rFonts w:ascii="Times New Roman" w:hAnsi="Times New Roman"/>
                  <w:b/>
                  <w:sz w:val="24"/>
                  <w:szCs w:val="24"/>
                </w:rPr>
                <w:delText>Dátum predpokladaného vyhlásenia výzvy</w:delText>
              </w:r>
            </w:del>
          </w:p>
        </w:tc>
        <w:tc>
          <w:tcPr>
            <w:tcW w:w="6549" w:type="dxa"/>
            <w:vAlign w:val="center"/>
          </w:tcPr>
          <w:p w14:paraId="6F62ACEB" w14:textId="77777777" w:rsidR="00B00905" w:rsidRPr="00924EF0" w:rsidRDefault="00B00905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0624B794" w:rsidR="00B00905" w:rsidRPr="00924EF0" w:rsidRDefault="00B00905" w:rsidP="00CB16FE">
            <w:pPr>
              <w:rPr>
                <w:rFonts w:ascii="Times New Roman" w:hAnsi="Times New Roman"/>
                <w:b/>
                <w:sz w:val="24"/>
              </w:rPr>
            </w:pPr>
            <w:del w:id="12" w:author="Autor">
              <w:r w:rsidRPr="007F7B6B">
                <w:rPr>
                  <w:rFonts w:ascii="Times New Roman" w:hAnsi="Times New Roman"/>
                  <w:b/>
                  <w:sz w:val="24"/>
                  <w:szCs w:val="24"/>
                </w:rPr>
                <w:delText xml:space="preserve">Dátum posúdenia </w:delText>
              </w:r>
              <w:r w:rsidR="00C80CDA">
                <w:rPr>
                  <w:rFonts w:ascii="Times New Roman" w:hAnsi="Times New Roman"/>
                  <w:b/>
                  <w:sz w:val="24"/>
                  <w:szCs w:val="24"/>
                </w:rPr>
                <w:delText>synergie</w:delText>
              </w:r>
              <w:r w:rsidRPr="007F7B6B">
                <w:rPr>
                  <w:rFonts w:ascii="Times New Roman" w:hAnsi="Times New Roman"/>
                  <w:b/>
                  <w:sz w:val="24"/>
                  <w:szCs w:val="24"/>
                </w:rPr>
                <w:delText xml:space="preserve"> Pracovnou komisiou</w:delText>
              </w:r>
              <w:r w:rsidRPr="007F7B6B">
                <w:rPr>
                  <w:rStyle w:val="Odkaznapoznmkupodiarou"/>
                  <w:rFonts w:ascii="Times New Roman" w:hAnsi="Times New Roman"/>
                  <w:b/>
                  <w:sz w:val="24"/>
                  <w:szCs w:val="24"/>
                </w:rPr>
                <w:footnoteReference w:id="4"/>
              </w:r>
            </w:del>
          </w:p>
        </w:tc>
        <w:tc>
          <w:tcPr>
            <w:tcW w:w="6549" w:type="dxa"/>
            <w:vAlign w:val="center"/>
          </w:tcPr>
          <w:p w14:paraId="6DB98FFD" w14:textId="77777777" w:rsidR="00B00905" w:rsidRPr="00924EF0" w:rsidRDefault="00B00905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28BD313" w14:textId="77777777" w:rsidR="00B6303A" w:rsidRPr="00924EF0" w:rsidRDefault="00B6303A" w:rsidP="00B6303A">
      <w:pPr>
        <w:pStyle w:val="Zkladntext"/>
        <w:rPr>
          <w:rFonts w:ascii="Times New Roman" w:hAnsi="Times New Roman"/>
          <w:b/>
          <w:sz w:val="24"/>
          <w:u w:val="single"/>
        </w:rPr>
        <w:sectPr w:rsidR="00B6303A" w:rsidRPr="00924EF0" w:rsidSect="008D2A47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4DC363B5" w:rsidR="008E362F" w:rsidRPr="00924EF0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u w:val="single"/>
        </w:rPr>
      </w:pPr>
      <w:r w:rsidRPr="00924EF0">
        <w:rPr>
          <w:rFonts w:ascii="Times New Roman" w:hAnsi="Times New Roman"/>
          <w:b/>
          <w:sz w:val="24"/>
          <w:u w:val="single"/>
        </w:rPr>
        <w:lastRenderedPageBreak/>
        <w:t>A</w:t>
      </w:r>
      <w:r w:rsidR="00A440F6" w:rsidRPr="00924EF0">
        <w:rPr>
          <w:rFonts w:ascii="Times New Roman" w:hAnsi="Times New Roman"/>
          <w:b/>
          <w:sz w:val="24"/>
          <w:u w:val="single"/>
        </w:rPr>
        <w:t>.</w:t>
      </w:r>
      <w:r w:rsidRPr="00924EF0">
        <w:rPr>
          <w:rFonts w:ascii="Times New Roman" w:hAnsi="Times New Roman"/>
          <w:b/>
          <w:sz w:val="24"/>
          <w:u w:val="single"/>
        </w:rPr>
        <w:t> Zabezpečenie synergií</w:t>
      </w:r>
      <w:r w:rsidRPr="00924EF0">
        <w:rPr>
          <w:rStyle w:val="Odkaznapoznmkupodiarou"/>
          <w:rFonts w:ascii="Times New Roman" w:hAnsi="Times New Roman"/>
          <w:b/>
          <w:sz w:val="24"/>
          <w:u w:val="single"/>
        </w:rPr>
        <w:footnoteReference w:id="5"/>
      </w:r>
    </w:p>
    <w:p w14:paraId="1A764E97" w14:textId="54B3375D" w:rsidR="00E03AAF" w:rsidRPr="00924EF0" w:rsidRDefault="008E362F" w:rsidP="00AF5BD8">
      <w:pPr>
        <w:pStyle w:val="Zkladntext"/>
        <w:jc w:val="center"/>
        <w:rPr>
          <w:rFonts w:ascii="Times New Roman" w:hAnsi="Times New Roman"/>
          <w:b/>
          <w:sz w:val="24"/>
        </w:rPr>
      </w:pPr>
      <w:r w:rsidRPr="00924EF0">
        <w:rPr>
          <w:rFonts w:ascii="Times New Roman" w:hAnsi="Times New Roman"/>
          <w:b/>
          <w:sz w:val="24"/>
        </w:rPr>
        <w:t xml:space="preserve">k plneniu článku 4 ods. 6 </w:t>
      </w:r>
      <w:r w:rsidR="0098268F" w:rsidRPr="00924EF0">
        <w:rPr>
          <w:rFonts w:ascii="Times New Roman" w:hAnsi="Times New Roman"/>
          <w:b/>
          <w:sz w:val="24"/>
        </w:rPr>
        <w:t>v</w:t>
      </w:r>
      <w:r w:rsidRPr="00924EF0">
        <w:rPr>
          <w:rFonts w:ascii="Times New Roman" w:hAnsi="Times New Roman"/>
          <w:b/>
          <w:sz w:val="24"/>
        </w:rPr>
        <w:t>šeobecného nariadenia: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924EF0" w:rsidRDefault="008E362F" w:rsidP="008E362F">
      <w:pPr>
        <w:pStyle w:val="Zkladntext"/>
        <w:jc w:val="center"/>
        <w:rPr>
          <w:rFonts w:ascii="Times New Roman" w:hAnsi="Times New Roman"/>
          <w:b/>
          <w:sz w:val="20"/>
        </w:rPr>
      </w:pPr>
    </w:p>
    <w:p w14:paraId="10759C3F" w14:textId="14CB1F01" w:rsidR="00616747" w:rsidRPr="00924EF0" w:rsidRDefault="00616747">
      <w:pPr>
        <w:rPr>
          <w:rFonts w:ascii="Times New Roman" w:hAnsi="Times New Roman"/>
          <w:b/>
          <w:u w:val="single"/>
        </w:rPr>
        <w:pPrChange w:id="26" w:author="Autor">
          <w:pPr>
            <w:pStyle w:val="Odsekzoznamu"/>
            <w:numPr>
              <w:numId w:val="49"/>
            </w:numPr>
            <w:ind w:hanging="360"/>
          </w:pPr>
        </w:pPrChange>
      </w:pPr>
      <w:r w:rsidRPr="00924EF0">
        <w:rPr>
          <w:rFonts w:ascii="Times New Roman" w:hAnsi="Times New Roman"/>
          <w:b/>
          <w:u w:val="single"/>
        </w:rPr>
        <w:t>Synerg</w:t>
      </w:r>
      <w:r w:rsidR="00B00905" w:rsidRPr="00924EF0">
        <w:rPr>
          <w:rFonts w:ascii="Times New Roman" w:hAnsi="Times New Roman"/>
          <w:b/>
          <w:u w:val="single"/>
        </w:rPr>
        <w:t xml:space="preserve">ie </w:t>
      </w:r>
      <w:r w:rsidRPr="00924EF0">
        <w:rPr>
          <w:rFonts w:ascii="Times New Roman" w:hAnsi="Times New Roman"/>
          <w:b/>
          <w:u w:val="single"/>
        </w:rPr>
        <w:t>v rámci EŠIF</w:t>
      </w:r>
      <w:r w:rsidR="00C539B0" w:rsidRPr="00924EF0">
        <w:rPr>
          <w:rFonts w:ascii="Times New Roman" w:hAnsi="Times New Roman"/>
          <w:b/>
          <w:u w:val="single"/>
        </w:rPr>
        <w:t xml:space="preserve"> na úrovni</w:t>
      </w:r>
      <w:r w:rsidR="00151B79" w:rsidRPr="00924EF0">
        <w:rPr>
          <w:rFonts w:ascii="Times New Roman" w:hAnsi="Times New Roman"/>
          <w:b/>
          <w:u w:val="single"/>
        </w:rPr>
        <w:t xml:space="preserve"> výziev</w:t>
      </w:r>
      <w:bookmarkStart w:id="27" w:name="_Ref472586038"/>
      <w:r w:rsidR="009C4EEB" w:rsidRPr="00924EF0">
        <w:rPr>
          <w:rStyle w:val="Odkaznapoznmkupodiarou"/>
          <w:rFonts w:ascii="Times New Roman" w:hAnsi="Times New Roman"/>
          <w:b/>
          <w:u w:val="single"/>
        </w:rPr>
        <w:footnoteReference w:id="6"/>
      </w:r>
      <w:bookmarkEnd w:id="27"/>
    </w:p>
    <w:p w14:paraId="0AF7DDDA" w14:textId="77777777" w:rsidR="00616747" w:rsidRPr="00924EF0" w:rsidRDefault="00616747" w:rsidP="00616747">
      <w:pPr>
        <w:pStyle w:val="Odsekzoznamu"/>
        <w:rPr>
          <w:rFonts w:ascii="Times New Roman" w:hAnsi="Times New Roman"/>
          <w:b/>
          <w:sz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924EF0" w:rsidRDefault="00616747" w:rsidP="00151B79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O</w:t>
            </w:r>
            <w:r w:rsidR="001C36E9" w:rsidRPr="00924EF0">
              <w:rPr>
                <w:rFonts w:ascii="Times New Roman" w:hAnsi="Times New Roman"/>
                <w:sz w:val="20"/>
              </w:rPr>
              <w:t>peračný program/</w:t>
            </w:r>
            <w:r w:rsidR="00B00905" w:rsidRPr="00924EF0">
              <w:rPr>
                <w:rFonts w:ascii="Times New Roman" w:hAnsi="Times New Roman"/>
                <w:sz w:val="20"/>
              </w:rPr>
              <w:t>špecifický cieľ</w:t>
            </w:r>
            <w:r w:rsidR="00B329F7" w:rsidRPr="00924EF0">
              <w:rPr>
                <w:rFonts w:ascii="Times New Roman" w:hAnsi="Times New Roman"/>
                <w:sz w:val="20"/>
              </w:rPr>
              <w:t>,</w:t>
            </w:r>
            <w:r w:rsidRPr="00924EF0">
              <w:rPr>
                <w:rFonts w:ascii="Times New Roman" w:hAnsi="Times New Roman"/>
                <w:sz w:val="20"/>
              </w:rPr>
              <w:t xml:space="preserve"> </w:t>
            </w:r>
            <w:r w:rsidR="00151B79" w:rsidRPr="00924EF0">
              <w:rPr>
                <w:rFonts w:ascii="Times New Roman" w:hAnsi="Times New Roman"/>
                <w:sz w:val="20"/>
              </w:rPr>
              <w:t>v</w:t>
            </w:r>
            <w:r w:rsidR="00B329F7" w:rsidRPr="00924EF0">
              <w:rPr>
                <w:rFonts w:ascii="Times New Roman" w:hAnsi="Times New Roman"/>
                <w:sz w:val="20"/>
              </w:rPr>
              <w:t> </w:t>
            </w:r>
            <w:r w:rsidR="00151B79" w:rsidRPr="00924EF0">
              <w:rPr>
                <w:rFonts w:ascii="Times New Roman" w:hAnsi="Times New Roman"/>
                <w:sz w:val="20"/>
              </w:rPr>
              <w:t>rámci ktorého je plánovaná synergická výzva</w:t>
            </w:r>
            <w:r w:rsidR="00B44899" w:rsidRPr="00924EF0">
              <w:rPr>
                <w:rStyle w:val="Odkaznapoznmkupodiarou"/>
                <w:rFonts w:ascii="Times New Roman" w:hAnsi="Times New Roman"/>
                <w:sz w:val="20"/>
              </w:rPr>
              <w:footnoteReference w:id="7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924EF0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924EF0" w:rsidRDefault="00151B79" w:rsidP="00151B79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924EF0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16747" w:rsidRPr="007F7B6B" w14:paraId="4E4FA07F" w14:textId="77777777" w:rsidTr="00877B49">
        <w:trPr>
          <w:del w:id="30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1AA0AD80" w14:textId="77777777" w:rsidR="00616747" w:rsidRPr="007F70A6" w:rsidRDefault="001E1E81" w:rsidP="00151B79">
            <w:pPr>
              <w:jc w:val="both"/>
              <w:rPr>
                <w:del w:id="31" w:author="Autor"/>
                <w:rFonts w:ascii="Times New Roman" w:hAnsi="Times New Roman"/>
                <w:sz w:val="20"/>
              </w:rPr>
            </w:pPr>
            <w:del w:id="32" w:author="Autor">
              <w:r w:rsidRPr="007F7B6B">
                <w:rPr>
                  <w:rFonts w:ascii="Times New Roman" w:hAnsi="Times New Roman"/>
                  <w:sz w:val="20"/>
                </w:rPr>
                <w:delText>D</w:delText>
              </w:r>
              <w:r w:rsidR="00B00905" w:rsidRPr="007F7B6B">
                <w:rPr>
                  <w:rFonts w:ascii="Times New Roman" w:hAnsi="Times New Roman"/>
                  <w:sz w:val="20"/>
                </w:rPr>
                <w:delText xml:space="preserve">átum vyhlásenia </w:delText>
              </w:r>
              <w:r w:rsidR="00151B79" w:rsidRPr="007F7B6B">
                <w:rPr>
                  <w:rFonts w:ascii="Times New Roman" w:hAnsi="Times New Roman"/>
                  <w:sz w:val="20"/>
                </w:rPr>
                <w:delText xml:space="preserve">synergickej </w:delText>
              </w:r>
              <w:r w:rsidR="00B00905" w:rsidRPr="007F7B6B">
                <w:rPr>
                  <w:rFonts w:ascii="Times New Roman" w:hAnsi="Times New Roman"/>
                  <w:sz w:val="20"/>
                </w:rPr>
                <w:delText>výzvy</w:delText>
              </w:r>
              <w:r w:rsidRPr="007F7B6B">
                <w:rPr>
                  <w:rFonts w:ascii="Times New Roman" w:hAnsi="Times New Roman"/>
                  <w:sz w:val="20"/>
                </w:rPr>
                <w:delText xml:space="preserve"> (predpokladaný, resp. skutočný)</w:delText>
              </w:r>
            </w:del>
          </w:p>
        </w:tc>
        <w:tc>
          <w:tcPr>
            <w:tcW w:w="6549" w:type="dxa"/>
            <w:vAlign w:val="center"/>
          </w:tcPr>
          <w:p w14:paraId="212CCA0A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del w:id="33" w:author="Autor"/>
                <w:rFonts w:ascii="Times New Roman" w:hAnsi="Times New Roman"/>
                <w:i/>
                <w:sz w:val="20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924EF0" w:rsidRDefault="00616747" w:rsidP="001E1E81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Spôsob zabezpečenia identifikovaných synergií</w:t>
            </w:r>
            <w:r w:rsidR="001E1E81" w:rsidRPr="00924EF0">
              <w:rPr>
                <w:rFonts w:ascii="Times New Roman" w:hAnsi="Times New Roman"/>
                <w:sz w:val="20"/>
              </w:rPr>
              <w:t xml:space="preserve"> v predmetných oblastiach</w:t>
            </w:r>
            <w:bookmarkStart w:id="34" w:name="_Ref493583906"/>
            <w:r w:rsidR="000B4104" w:rsidRPr="00924EF0">
              <w:rPr>
                <w:rStyle w:val="Odkaznapoznmkupodiarou"/>
                <w:rFonts w:ascii="Times New Roman" w:hAnsi="Times New Roman"/>
                <w:sz w:val="20"/>
              </w:rPr>
              <w:footnoteReference w:id="8"/>
            </w:r>
            <w:bookmarkEnd w:id="34"/>
          </w:p>
          <w:p w14:paraId="6B5C55F4" w14:textId="77777777" w:rsidR="00F75CC8" w:rsidRPr="00924EF0" w:rsidRDefault="00F75CC8" w:rsidP="001E1E81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57829AB6" w14:textId="43FD55A0" w:rsidR="001E1E81" w:rsidRPr="00924EF0" w:rsidRDefault="001E1E81" w:rsidP="00FF5BF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a) zosúladenie</w:t>
            </w:r>
            <w:r w:rsidR="00C532DF" w:rsidRPr="00924EF0">
              <w:rPr>
                <w:rFonts w:ascii="Times New Roman" w:hAnsi="Times New Roman"/>
                <w:sz w:val="20"/>
              </w:rPr>
              <w:t xml:space="preserve"> termínov</w:t>
            </w:r>
            <w:r w:rsidRPr="00924EF0">
              <w:rPr>
                <w:rFonts w:ascii="Times New Roman" w:hAnsi="Times New Roman"/>
                <w:sz w:val="20"/>
              </w:rPr>
              <w:t xml:space="preserve"> vyhlásenia výziev:</w:t>
            </w:r>
          </w:p>
          <w:p w14:paraId="7AD9CD69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35C1250F" w14:textId="325ACC7C" w:rsidR="001E1E81" w:rsidRPr="00924EF0" w:rsidRDefault="001E1E81" w:rsidP="00F75CC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b) synergia aktivít výziev:</w:t>
            </w:r>
          </w:p>
          <w:p w14:paraId="39F6B7EF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692092F4" w14:textId="0FCDC708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c) synergia oprávnenosti žiadateľov:</w:t>
            </w:r>
          </w:p>
          <w:p w14:paraId="2DCB7DD3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7E0BE9BB" w14:textId="0CA37ECD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d) synergia podmienok poskytnutia príspevku:</w:t>
            </w:r>
          </w:p>
          <w:p w14:paraId="487B32CB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20F24BE1" w14:textId="506F3C7D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e) iná oblasť:</w:t>
            </w:r>
          </w:p>
          <w:p w14:paraId="4876254A" w14:textId="33FD8C0B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16747" w:rsidRPr="007F7B6B" w14:paraId="359CA3F8" w14:textId="77777777" w:rsidTr="00877B49">
        <w:trPr>
          <w:del w:id="35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FCD112F" w14:textId="77777777" w:rsidR="00616747" w:rsidRPr="007F7B6B" w:rsidRDefault="0063105F" w:rsidP="0063105F">
            <w:pPr>
              <w:jc w:val="both"/>
              <w:rPr>
                <w:del w:id="36" w:author="Autor"/>
                <w:rFonts w:ascii="Times New Roman" w:hAnsi="Times New Roman"/>
                <w:sz w:val="20"/>
              </w:rPr>
            </w:pPr>
            <w:del w:id="37" w:author="Autor">
              <w:r w:rsidRPr="007F7B6B">
                <w:rPr>
                  <w:rFonts w:ascii="Times New Roman" w:hAnsi="Times New Roman"/>
                  <w:sz w:val="20"/>
                </w:rPr>
                <w:delText>Popis zabezpečenia plnenia identifikovaných synergií pri vyhlásení  synergickej výzvy</w:delText>
              </w:r>
              <w:r w:rsidR="000B4104" w:rsidRPr="007F7B6B">
                <w:rPr>
                  <w:rStyle w:val="Odkaznapoznmkupodiarou"/>
                  <w:rFonts w:ascii="Times New Roman" w:hAnsi="Times New Roman"/>
                  <w:sz w:val="20"/>
                </w:rPr>
                <w:footnoteReference w:id="9"/>
              </w:r>
            </w:del>
          </w:p>
        </w:tc>
        <w:tc>
          <w:tcPr>
            <w:tcW w:w="6549" w:type="dxa"/>
            <w:vAlign w:val="center"/>
          </w:tcPr>
          <w:p w14:paraId="59192B3D" w14:textId="77777777" w:rsidR="00616747" w:rsidRPr="007F7B6B" w:rsidRDefault="00616747" w:rsidP="001E1E81">
            <w:pPr>
              <w:jc w:val="both"/>
              <w:rPr>
                <w:del w:id="41" w:author="Autor"/>
                <w:rFonts w:ascii="Times New Roman" w:hAnsi="Times New Roman"/>
                <w:sz w:val="20"/>
              </w:rPr>
            </w:pPr>
            <w:del w:id="42" w:author="Autor">
              <w:r w:rsidRPr="007F7B6B">
                <w:rPr>
                  <w:rFonts w:ascii="Times New Roman" w:hAnsi="Times New Roman"/>
                  <w:sz w:val="20"/>
                </w:rPr>
                <w:delText xml:space="preserve"> </w:delText>
              </w:r>
            </w:del>
          </w:p>
        </w:tc>
      </w:tr>
      <w:tr w:rsidR="00616747" w:rsidRPr="007F7B6B" w14:paraId="569D6F75" w14:textId="77777777" w:rsidTr="00877B49">
        <w:trPr>
          <w:trHeight w:val="571"/>
          <w:del w:id="43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54B2EA5" w14:textId="77777777" w:rsidR="00616747" w:rsidRPr="007F7B6B" w:rsidRDefault="00616747" w:rsidP="003A37B4">
            <w:pPr>
              <w:jc w:val="both"/>
              <w:rPr>
                <w:del w:id="44" w:author="Autor"/>
                <w:rFonts w:ascii="Times New Roman" w:hAnsi="Times New Roman"/>
                <w:sz w:val="20"/>
              </w:rPr>
            </w:pPr>
            <w:del w:id="45" w:author="Autor">
              <w:r w:rsidRPr="007F7B6B">
                <w:rPr>
                  <w:rFonts w:ascii="Times New Roman" w:hAnsi="Times New Roman"/>
                  <w:sz w:val="20"/>
                </w:rPr>
                <w:delText>Potenciálne riziká</w:delText>
              </w:r>
            </w:del>
          </w:p>
        </w:tc>
        <w:tc>
          <w:tcPr>
            <w:tcW w:w="6549" w:type="dxa"/>
            <w:vAlign w:val="center"/>
          </w:tcPr>
          <w:p w14:paraId="404949B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del w:id="46" w:author="Autor"/>
                <w:rFonts w:ascii="Times New Roman" w:hAnsi="Times New Roman"/>
                <w:sz w:val="20"/>
              </w:rPr>
            </w:pPr>
          </w:p>
        </w:tc>
      </w:tr>
    </w:tbl>
    <w:p w14:paraId="70C9B903" w14:textId="77777777" w:rsidR="00616747" w:rsidRPr="007F7B6B" w:rsidRDefault="00616747" w:rsidP="00616747">
      <w:pPr>
        <w:jc w:val="both"/>
        <w:rPr>
          <w:del w:id="47" w:author="Autor"/>
          <w:rFonts w:ascii="Times New Roman" w:hAnsi="Times New Roman"/>
          <w:sz w:val="20"/>
        </w:rPr>
      </w:pPr>
    </w:p>
    <w:p w14:paraId="05CB9C4F" w14:textId="77777777" w:rsidR="00616747" w:rsidRPr="007F7B6B" w:rsidRDefault="00616747" w:rsidP="00616747">
      <w:pPr>
        <w:jc w:val="both"/>
        <w:rPr>
          <w:del w:id="48" w:author="Autor"/>
          <w:rFonts w:ascii="Times New Roman" w:eastAsia="Calibri" w:hAnsi="Times New Roman"/>
          <w:b/>
          <w:sz w:val="20"/>
        </w:rPr>
      </w:pPr>
    </w:p>
    <w:p w14:paraId="6F382BAF" w14:textId="77777777" w:rsidR="00616747" w:rsidRPr="007F70A6" w:rsidRDefault="00616747" w:rsidP="00616747">
      <w:pPr>
        <w:pStyle w:val="Odsekzoznamu"/>
        <w:jc w:val="both"/>
        <w:rPr>
          <w:del w:id="49" w:author="Autor"/>
          <w:rFonts w:ascii="Times New Roman" w:eastAsia="Calibri" w:hAnsi="Times New Roman"/>
          <w:b/>
          <w:sz w:val="20"/>
        </w:rPr>
      </w:pPr>
    </w:p>
    <w:p w14:paraId="58F0C020" w14:textId="77777777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del w:id="50" w:author="Autor"/>
          <w:rFonts w:ascii="Times New Roman" w:eastAsia="Calibri" w:hAnsi="Times New Roman"/>
          <w:b/>
          <w:szCs w:val="22"/>
          <w:u w:val="single"/>
        </w:rPr>
      </w:pPr>
      <w:del w:id="51" w:author="Autor">
        <w:r w:rsidRPr="007F70A6">
          <w:rPr>
            <w:rFonts w:ascii="Times New Roman" w:eastAsia="Calibri" w:hAnsi="Times New Roman"/>
            <w:b/>
            <w:szCs w:val="22"/>
            <w:u w:val="single"/>
          </w:rPr>
          <w:delText xml:space="preserve">Synergie </w:delText>
        </w:r>
        <w:r w:rsidRPr="00797C96">
          <w:rPr>
            <w:rFonts w:ascii="Times New Roman" w:eastAsia="Calibri" w:hAnsi="Times New Roman"/>
            <w:b/>
            <w:szCs w:val="22"/>
            <w:u w:val="single"/>
          </w:rPr>
          <w:delText>s inými politikami, stratégiami a</w:delText>
        </w:r>
        <w:r w:rsidR="00C539B0" w:rsidRPr="00797C96">
          <w:rPr>
            <w:rFonts w:ascii="Times New Roman" w:eastAsia="Calibri" w:hAnsi="Times New Roman"/>
            <w:b/>
            <w:szCs w:val="22"/>
            <w:u w:val="single"/>
          </w:rPr>
          <w:delText> </w:delText>
        </w:r>
        <w:r w:rsidRPr="00797C96">
          <w:rPr>
            <w:rFonts w:ascii="Times New Roman" w:eastAsia="Calibri" w:hAnsi="Times New Roman"/>
            <w:b/>
            <w:szCs w:val="22"/>
            <w:u w:val="single"/>
          </w:rPr>
          <w:delText>nástrojmi</w:delText>
        </w:r>
        <w:r w:rsidR="00C539B0" w:rsidRPr="007F7B6B">
          <w:rPr>
            <w:rFonts w:ascii="Times New Roman" w:eastAsia="Calibri" w:hAnsi="Times New Roman"/>
            <w:b/>
            <w:szCs w:val="22"/>
            <w:u w:val="single"/>
          </w:rPr>
          <w:delText xml:space="preserve"> </w:delText>
        </w:r>
        <w:r w:rsidR="00C539B0" w:rsidRPr="007F7B6B">
          <w:rPr>
            <w:rFonts w:ascii="Times New Roman" w:hAnsi="Times New Roman"/>
            <w:b/>
            <w:szCs w:val="22"/>
            <w:u w:val="single"/>
          </w:rPr>
          <w:delText>na úrovni výziev</w:delText>
        </w:r>
        <w:r w:rsidR="00A52CB8" w:rsidRPr="007F7B6B">
          <w:rPr>
            <w:rFonts w:ascii="Times New Roman" w:hAnsi="Times New Roman"/>
            <w:b/>
            <w:szCs w:val="22"/>
            <w:u w:val="single"/>
          </w:rPr>
          <w:fldChar w:fldCharType="begin"/>
        </w:r>
        <w:r w:rsidR="00A52CB8" w:rsidRPr="007F7B6B">
          <w:rPr>
            <w:rFonts w:ascii="Times New Roman" w:hAnsi="Times New Roman"/>
            <w:b/>
            <w:szCs w:val="22"/>
            <w:u w:val="single"/>
          </w:rPr>
          <w:delInstrText xml:space="preserve"> NOTEREF _Ref472586038 \f \h </w:delInstrText>
        </w:r>
        <w:r w:rsidR="005C3295" w:rsidRPr="007F7B6B">
          <w:rPr>
            <w:rFonts w:ascii="Times New Roman" w:hAnsi="Times New Roman"/>
            <w:b/>
            <w:szCs w:val="22"/>
            <w:u w:val="single"/>
          </w:rPr>
          <w:delInstrText xml:space="preserve"> \* MERGEFORMAT </w:delInstrText>
        </w:r>
        <w:r w:rsidR="00A52CB8" w:rsidRPr="007F7B6B">
          <w:rPr>
            <w:rFonts w:ascii="Times New Roman" w:hAnsi="Times New Roman"/>
            <w:b/>
            <w:szCs w:val="22"/>
            <w:u w:val="single"/>
          </w:rPr>
        </w:r>
        <w:r w:rsidR="00A52CB8" w:rsidRPr="007F7B6B">
          <w:rPr>
            <w:rFonts w:ascii="Times New Roman" w:hAnsi="Times New Roman"/>
            <w:b/>
            <w:szCs w:val="22"/>
            <w:u w:val="single"/>
          </w:rPr>
          <w:fldChar w:fldCharType="separate"/>
        </w:r>
        <w:r w:rsidR="00892628" w:rsidRPr="00BE3D36">
          <w:rPr>
            <w:rStyle w:val="Odkaznapoznmkupodiarou"/>
          </w:rPr>
          <w:delText>5</w:delText>
        </w:r>
        <w:r w:rsidR="00A52CB8" w:rsidRPr="007F7B6B">
          <w:rPr>
            <w:rFonts w:ascii="Times New Roman" w:hAnsi="Times New Roman"/>
            <w:b/>
            <w:szCs w:val="22"/>
            <w:u w:val="single"/>
          </w:rPr>
          <w:fldChar w:fldCharType="end"/>
        </w:r>
      </w:del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5BBBB08F" w14:textId="77777777" w:rsidTr="00877B49">
        <w:trPr>
          <w:del w:id="52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270766AA" w14:textId="77777777" w:rsidR="001E1E81" w:rsidRPr="007F7B6B" w:rsidRDefault="00F75CC8" w:rsidP="001E1E81">
            <w:pPr>
              <w:rPr>
                <w:del w:id="53" w:author="Autor"/>
                <w:rFonts w:ascii="Times New Roman" w:hAnsi="Times New Roman"/>
                <w:b/>
                <w:sz w:val="20"/>
              </w:rPr>
            </w:pPr>
            <w:del w:id="54" w:author="Autor">
              <w:r w:rsidRPr="007F7B6B">
                <w:rPr>
                  <w:rFonts w:ascii="Times New Roman" w:hAnsi="Times New Roman"/>
                  <w:sz w:val="20"/>
                </w:rPr>
                <w:delText>Iné politiky, stratégie a  nástroje, s ktorými bola identifikovaná synergia</w:delText>
              </w:r>
            </w:del>
          </w:p>
        </w:tc>
        <w:tc>
          <w:tcPr>
            <w:tcW w:w="6549" w:type="dxa"/>
            <w:vAlign w:val="center"/>
          </w:tcPr>
          <w:p w14:paraId="61FA55D5" w14:textId="77777777" w:rsidR="001E1E81" w:rsidRPr="007F70A6" w:rsidRDefault="001E1E81" w:rsidP="001E1E81">
            <w:pPr>
              <w:jc w:val="both"/>
              <w:rPr>
                <w:del w:id="55" w:author="Autor"/>
                <w:rFonts w:ascii="Times New Roman" w:hAnsi="Times New Roman"/>
                <w:sz w:val="20"/>
              </w:rPr>
            </w:pPr>
          </w:p>
        </w:tc>
      </w:tr>
      <w:tr w:rsidR="00F455BA" w:rsidRPr="007F7B6B" w14:paraId="21FE76AE" w14:textId="77777777" w:rsidTr="00E6234B">
        <w:trPr>
          <w:trHeight w:val="615"/>
          <w:del w:id="56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4A71322B" w14:textId="77777777" w:rsidR="00F455BA" w:rsidRPr="007F7B6B" w:rsidRDefault="00F455BA" w:rsidP="00E6234B">
            <w:pPr>
              <w:jc w:val="both"/>
              <w:rPr>
                <w:del w:id="57" w:author="Autor"/>
                <w:rFonts w:ascii="Times New Roman" w:hAnsi="Times New Roman"/>
                <w:sz w:val="20"/>
              </w:rPr>
            </w:pPr>
            <w:del w:id="58" w:author="Autor">
              <w:r w:rsidRPr="007F7B6B">
                <w:rPr>
                  <w:rFonts w:ascii="Times New Roman" w:hAnsi="Times New Roman"/>
                  <w:sz w:val="20"/>
                </w:rPr>
                <w:delText xml:space="preserve">Zameranie synergickej výzvy </w:delText>
              </w:r>
            </w:del>
          </w:p>
        </w:tc>
        <w:tc>
          <w:tcPr>
            <w:tcW w:w="6549" w:type="dxa"/>
            <w:vAlign w:val="center"/>
          </w:tcPr>
          <w:p w14:paraId="739E7BC0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del w:id="59" w:author="Autor"/>
                <w:rFonts w:ascii="Times New Roman" w:hAnsi="Times New Roman"/>
                <w:sz w:val="20"/>
              </w:rPr>
            </w:pPr>
          </w:p>
        </w:tc>
      </w:tr>
      <w:tr w:rsidR="00616747" w:rsidRPr="007F7B6B" w14:paraId="49082CCF" w14:textId="77777777" w:rsidTr="00877B49">
        <w:trPr>
          <w:del w:id="60" w:author="Autor"/>
        </w:trPr>
        <w:tc>
          <w:tcPr>
            <w:tcW w:w="2660" w:type="dxa"/>
            <w:shd w:val="clear" w:color="auto" w:fill="E5DFEC" w:themeFill="accent4" w:themeFillTint="33"/>
          </w:tcPr>
          <w:p w14:paraId="3A1BA37D" w14:textId="77777777" w:rsidR="00971975" w:rsidRPr="007F7B6B" w:rsidRDefault="00F75CC8" w:rsidP="003A37B4">
            <w:pPr>
              <w:jc w:val="both"/>
              <w:rPr>
                <w:del w:id="61" w:author="Autor"/>
                <w:rFonts w:ascii="Times New Roman" w:hAnsi="Times New Roman"/>
                <w:b/>
                <w:sz w:val="20"/>
              </w:rPr>
            </w:pPr>
            <w:del w:id="62" w:author="Autor">
              <w:r w:rsidRPr="007F7B6B">
                <w:rPr>
                  <w:rFonts w:ascii="Times New Roman" w:hAnsi="Times New Roman"/>
                  <w:sz w:val="20"/>
                </w:rPr>
                <w:delText>Dátum vyhlásenia synergickej výzvy (predpokladaný, resp. skutočný)</w:delText>
              </w:r>
            </w:del>
          </w:p>
        </w:tc>
        <w:tc>
          <w:tcPr>
            <w:tcW w:w="6549" w:type="dxa"/>
          </w:tcPr>
          <w:p w14:paraId="515BC7AE" w14:textId="77777777" w:rsidR="00616747" w:rsidRPr="007F7B6B" w:rsidRDefault="00616747" w:rsidP="003A37B4">
            <w:pPr>
              <w:pStyle w:val="Odsekzoznamu"/>
              <w:jc w:val="both"/>
              <w:rPr>
                <w:del w:id="63" w:author="Autor"/>
                <w:rFonts w:ascii="Times New Roman" w:hAnsi="Times New Roman"/>
                <w:sz w:val="20"/>
              </w:rPr>
            </w:pPr>
          </w:p>
        </w:tc>
      </w:tr>
      <w:tr w:rsidR="00F75CC8" w:rsidRPr="007F7B6B" w14:paraId="2AE08162" w14:textId="77777777" w:rsidTr="00877B49">
        <w:trPr>
          <w:del w:id="64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9ABEFCB" w14:textId="77777777" w:rsidR="00F75CC8" w:rsidRPr="007F7B6B" w:rsidRDefault="00F75CC8" w:rsidP="00F75CC8">
            <w:pPr>
              <w:jc w:val="both"/>
              <w:rPr>
                <w:del w:id="65" w:author="Autor"/>
                <w:rFonts w:ascii="Times New Roman" w:hAnsi="Times New Roman"/>
                <w:sz w:val="20"/>
              </w:rPr>
            </w:pPr>
            <w:del w:id="66" w:author="Autor">
              <w:r w:rsidRPr="007F7B6B">
                <w:rPr>
                  <w:rFonts w:ascii="Times New Roman" w:hAnsi="Times New Roman"/>
                  <w:sz w:val="20"/>
                </w:rPr>
                <w:delText>Spôsob zabezpečenia identifikovaných synergií v predmetných oblastiach</w:delText>
              </w:r>
              <w:r w:rsidR="003412C5" w:rsidRPr="00EF5683">
                <w:rPr>
                  <w:rFonts w:ascii="Times New Roman" w:hAnsi="Times New Roman"/>
                  <w:sz w:val="20"/>
                </w:rPr>
                <w:fldChar w:fldCharType="begin"/>
              </w:r>
              <w:r w:rsidR="003412C5" w:rsidRPr="003412C5">
                <w:rPr>
                  <w:rFonts w:ascii="Times New Roman" w:hAnsi="Times New Roman"/>
                  <w:sz w:val="20"/>
                </w:rPr>
                <w:delInstrText xml:space="preserve"> NOTEREF _Ref493583906 \f \h  \* MERGEFORMAT </w:delInstrText>
              </w:r>
              <w:r w:rsidR="003412C5" w:rsidRPr="00EF5683">
                <w:rPr>
                  <w:rFonts w:ascii="Times New Roman" w:hAnsi="Times New Roman"/>
                  <w:sz w:val="20"/>
                </w:rPr>
              </w:r>
              <w:r w:rsidR="003412C5" w:rsidRPr="00EF5683">
                <w:rPr>
                  <w:rFonts w:ascii="Times New Roman" w:hAnsi="Times New Roman"/>
                  <w:sz w:val="20"/>
                </w:rPr>
                <w:fldChar w:fldCharType="separate"/>
              </w:r>
              <w:r w:rsidR="00892628" w:rsidRPr="00BE3D36">
                <w:rPr>
                  <w:rStyle w:val="Odkaznapoznmkupodiarou"/>
                </w:rPr>
                <w:delText>7</w:delText>
              </w:r>
              <w:r w:rsidR="003412C5" w:rsidRPr="00EF5683">
                <w:rPr>
                  <w:rFonts w:ascii="Times New Roman" w:hAnsi="Times New Roman"/>
                  <w:sz w:val="20"/>
                </w:rPr>
                <w:fldChar w:fldCharType="end"/>
              </w:r>
            </w:del>
          </w:p>
          <w:p w14:paraId="341B1C7C" w14:textId="77777777" w:rsidR="00F75CC8" w:rsidRPr="00797C96" w:rsidRDefault="00F75CC8" w:rsidP="00F75CC8">
            <w:pPr>
              <w:jc w:val="both"/>
              <w:rPr>
                <w:del w:id="67" w:author="Autor"/>
                <w:rFonts w:ascii="Times New Roman" w:hAnsi="Times New Roman"/>
                <w:sz w:val="20"/>
              </w:rPr>
            </w:pPr>
          </w:p>
          <w:p w14:paraId="0F207D71" w14:textId="77777777" w:rsidR="00F75CC8" w:rsidRPr="007F7B6B" w:rsidRDefault="00F75CC8" w:rsidP="00FF5BF3">
            <w:pPr>
              <w:jc w:val="both"/>
              <w:rPr>
                <w:del w:id="68" w:author="Autor"/>
                <w:rFonts w:ascii="Times New Roman" w:hAnsi="Times New Roman"/>
                <w:b/>
                <w:sz w:val="20"/>
              </w:rPr>
            </w:pPr>
          </w:p>
        </w:tc>
        <w:tc>
          <w:tcPr>
            <w:tcW w:w="6549" w:type="dxa"/>
            <w:vAlign w:val="center"/>
          </w:tcPr>
          <w:p w14:paraId="6C791AF6" w14:textId="77777777" w:rsidR="00F75CC8" w:rsidRPr="007F7B6B" w:rsidRDefault="00F75CC8" w:rsidP="00EA66CD">
            <w:pPr>
              <w:jc w:val="both"/>
              <w:rPr>
                <w:del w:id="69" w:author="Autor"/>
                <w:rFonts w:ascii="Times New Roman" w:hAnsi="Times New Roman"/>
                <w:sz w:val="20"/>
              </w:rPr>
            </w:pPr>
            <w:del w:id="70" w:author="Autor">
              <w:r w:rsidRPr="007F7B6B">
                <w:rPr>
                  <w:rFonts w:ascii="Times New Roman" w:hAnsi="Times New Roman"/>
                  <w:sz w:val="20"/>
                </w:rPr>
                <w:delText xml:space="preserve">a) zosúladenie </w:delText>
              </w:r>
              <w:r w:rsidR="00C532DF">
                <w:rPr>
                  <w:rFonts w:ascii="Times New Roman" w:hAnsi="Times New Roman"/>
                  <w:sz w:val="20"/>
                </w:rPr>
                <w:delText xml:space="preserve">termínov </w:delText>
              </w:r>
              <w:r w:rsidRPr="007F7B6B">
                <w:rPr>
                  <w:rFonts w:ascii="Times New Roman" w:hAnsi="Times New Roman"/>
                  <w:sz w:val="20"/>
                </w:rPr>
                <w:delText>vyhlásenia výziev:</w:delText>
              </w:r>
            </w:del>
          </w:p>
          <w:p w14:paraId="7D0C3112" w14:textId="77777777" w:rsidR="00F75CC8" w:rsidRPr="007F7B6B" w:rsidRDefault="00F75CC8" w:rsidP="00F75CC8">
            <w:pPr>
              <w:jc w:val="both"/>
              <w:rPr>
                <w:del w:id="71" w:author="Autor"/>
                <w:rFonts w:ascii="Times New Roman" w:hAnsi="Times New Roman"/>
                <w:sz w:val="20"/>
              </w:rPr>
            </w:pPr>
          </w:p>
          <w:p w14:paraId="57C37A58" w14:textId="77777777" w:rsidR="00F75CC8" w:rsidRPr="007F7B6B" w:rsidRDefault="00F75CC8" w:rsidP="00EA66CD">
            <w:pPr>
              <w:jc w:val="both"/>
              <w:rPr>
                <w:del w:id="72" w:author="Autor"/>
                <w:rFonts w:ascii="Times New Roman" w:hAnsi="Times New Roman"/>
                <w:sz w:val="20"/>
              </w:rPr>
            </w:pPr>
            <w:del w:id="73" w:author="Autor">
              <w:r w:rsidRPr="007F7B6B">
                <w:rPr>
                  <w:rFonts w:ascii="Times New Roman" w:hAnsi="Times New Roman"/>
                  <w:sz w:val="20"/>
                </w:rPr>
                <w:delText>b) synergia aktivít výziev:</w:delText>
              </w:r>
            </w:del>
          </w:p>
          <w:p w14:paraId="01397716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del w:id="74" w:author="Autor"/>
                <w:rFonts w:ascii="Times New Roman" w:hAnsi="Times New Roman"/>
                <w:sz w:val="20"/>
              </w:rPr>
            </w:pPr>
          </w:p>
          <w:p w14:paraId="149A36CD" w14:textId="77777777" w:rsidR="00F75CC8" w:rsidRPr="007F7B6B" w:rsidRDefault="00F75CC8" w:rsidP="00EA66CD">
            <w:pPr>
              <w:jc w:val="both"/>
              <w:rPr>
                <w:del w:id="75" w:author="Autor"/>
                <w:rFonts w:ascii="Times New Roman" w:hAnsi="Times New Roman"/>
                <w:sz w:val="20"/>
              </w:rPr>
            </w:pPr>
            <w:del w:id="76" w:author="Autor">
              <w:r w:rsidRPr="007F7B6B">
                <w:rPr>
                  <w:rFonts w:ascii="Times New Roman" w:hAnsi="Times New Roman"/>
                  <w:sz w:val="20"/>
                </w:rPr>
                <w:delText>c) synergia oprávnenosti žiadateľov:</w:delText>
              </w:r>
            </w:del>
          </w:p>
          <w:p w14:paraId="7B35059A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del w:id="77" w:author="Autor"/>
                <w:rFonts w:ascii="Times New Roman" w:hAnsi="Times New Roman"/>
                <w:sz w:val="20"/>
              </w:rPr>
            </w:pPr>
          </w:p>
          <w:p w14:paraId="3C24D3F4" w14:textId="77777777" w:rsidR="00F75CC8" w:rsidRPr="007F7B6B" w:rsidRDefault="00F75CC8" w:rsidP="00EA66CD">
            <w:pPr>
              <w:jc w:val="both"/>
              <w:rPr>
                <w:del w:id="78" w:author="Autor"/>
                <w:rFonts w:ascii="Times New Roman" w:hAnsi="Times New Roman"/>
                <w:sz w:val="20"/>
              </w:rPr>
            </w:pPr>
            <w:del w:id="79" w:author="Autor">
              <w:r w:rsidRPr="007F7B6B">
                <w:rPr>
                  <w:rFonts w:ascii="Times New Roman" w:hAnsi="Times New Roman"/>
                  <w:sz w:val="20"/>
                </w:rPr>
                <w:delText>d) synergia podmienok poskytnutia príspevku:</w:delText>
              </w:r>
            </w:del>
          </w:p>
          <w:p w14:paraId="6BE4023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del w:id="80" w:author="Autor"/>
                <w:rFonts w:ascii="Times New Roman" w:hAnsi="Times New Roman"/>
                <w:sz w:val="20"/>
              </w:rPr>
            </w:pPr>
          </w:p>
          <w:p w14:paraId="253507BD" w14:textId="77777777" w:rsidR="00F75CC8" w:rsidRPr="007F7B6B" w:rsidRDefault="00F75CC8" w:rsidP="00EA66CD">
            <w:pPr>
              <w:jc w:val="both"/>
              <w:rPr>
                <w:del w:id="81" w:author="Autor"/>
                <w:rFonts w:ascii="Times New Roman" w:hAnsi="Times New Roman"/>
                <w:sz w:val="20"/>
              </w:rPr>
            </w:pPr>
            <w:del w:id="82" w:author="Autor">
              <w:r w:rsidRPr="007F7B6B">
                <w:rPr>
                  <w:rFonts w:ascii="Times New Roman" w:hAnsi="Times New Roman"/>
                  <w:sz w:val="20"/>
                </w:rPr>
                <w:delText>e) iná oblasť:</w:delText>
              </w:r>
            </w:del>
          </w:p>
          <w:p w14:paraId="7E76B3E6" w14:textId="77777777" w:rsidR="00F75CC8" w:rsidRPr="007F7B6B" w:rsidRDefault="00F75CC8" w:rsidP="00F75CC8">
            <w:pPr>
              <w:pStyle w:val="Odsekzoznamu"/>
              <w:jc w:val="both"/>
              <w:rPr>
                <w:del w:id="83" w:author="Autor"/>
                <w:rFonts w:ascii="Times New Roman" w:hAnsi="Times New Roman"/>
                <w:sz w:val="20"/>
              </w:rPr>
            </w:pPr>
          </w:p>
        </w:tc>
      </w:tr>
      <w:tr w:rsidR="00616747" w:rsidRPr="007F7B6B" w14:paraId="71791044" w14:textId="77777777" w:rsidTr="00877B49">
        <w:trPr>
          <w:del w:id="84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1D045C7" w14:textId="77777777" w:rsidR="00616747" w:rsidRPr="007F7B6B" w:rsidRDefault="0050378F" w:rsidP="00680F73">
            <w:pPr>
              <w:jc w:val="both"/>
              <w:rPr>
                <w:del w:id="85" w:author="Autor"/>
                <w:rFonts w:ascii="Times New Roman" w:hAnsi="Times New Roman"/>
                <w:sz w:val="20"/>
              </w:rPr>
            </w:pPr>
            <w:del w:id="86" w:author="Autor">
              <w:r w:rsidRPr="007F7B6B">
                <w:rPr>
                  <w:rFonts w:ascii="Times New Roman" w:hAnsi="Times New Roman"/>
                  <w:sz w:val="20"/>
                </w:rPr>
                <w:delText>Popis zabezpečenia plnenia identifikovaných synergií pri vyhlásení  synergickej výzvy</w:delText>
              </w:r>
            </w:del>
          </w:p>
        </w:tc>
        <w:tc>
          <w:tcPr>
            <w:tcW w:w="6549" w:type="dxa"/>
            <w:vAlign w:val="center"/>
          </w:tcPr>
          <w:p w14:paraId="2E11871C" w14:textId="77777777" w:rsidR="00616747" w:rsidRPr="007F7B6B" w:rsidRDefault="00F75CC8" w:rsidP="003A37B4">
            <w:pPr>
              <w:jc w:val="both"/>
              <w:rPr>
                <w:del w:id="87" w:author="Autor"/>
                <w:rFonts w:ascii="Times New Roman" w:hAnsi="Times New Roman"/>
                <w:sz w:val="20"/>
              </w:rPr>
            </w:pPr>
            <w:del w:id="88" w:author="Autor">
              <w:r w:rsidRPr="007F7B6B">
                <w:rPr>
                  <w:rFonts w:ascii="Times New Roman" w:hAnsi="Times New Roman"/>
                  <w:sz w:val="20"/>
                </w:rPr>
                <w:delText xml:space="preserve"> </w:delText>
              </w:r>
            </w:del>
          </w:p>
        </w:tc>
      </w:tr>
      <w:tr w:rsidR="00616747" w:rsidRPr="007F7B6B" w14:paraId="589DB0B6" w14:textId="77777777" w:rsidTr="00877B49">
        <w:trPr>
          <w:trHeight w:val="571"/>
          <w:del w:id="89" w:author="Autor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4C720267" w14:textId="77777777" w:rsidR="00616747" w:rsidRPr="007F7B6B" w:rsidRDefault="00616747" w:rsidP="003A37B4">
            <w:pPr>
              <w:jc w:val="both"/>
              <w:rPr>
                <w:del w:id="90" w:author="Autor"/>
                <w:rFonts w:ascii="Times New Roman" w:hAnsi="Times New Roman"/>
                <w:sz w:val="20"/>
              </w:rPr>
            </w:pPr>
            <w:del w:id="91" w:author="Autor">
              <w:r w:rsidRPr="007F7B6B">
                <w:rPr>
                  <w:rFonts w:ascii="Times New Roman" w:hAnsi="Times New Roman"/>
                  <w:sz w:val="20"/>
                </w:rPr>
                <w:delText>Potenciálne riziká</w:delText>
              </w:r>
            </w:del>
          </w:p>
        </w:tc>
        <w:tc>
          <w:tcPr>
            <w:tcW w:w="6549" w:type="dxa"/>
            <w:vAlign w:val="center"/>
          </w:tcPr>
          <w:p w14:paraId="4CD31371" w14:textId="77777777" w:rsidR="00616747" w:rsidRPr="007F7B6B" w:rsidRDefault="00616747" w:rsidP="003A37B4">
            <w:pPr>
              <w:pStyle w:val="Odsekzoznamu"/>
              <w:jc w:val="both"/>
              <w:rPr>
                <w:del w:id="92" w:author="Autor"/>
                <w:rFonts w:ascii="Times New Roman" w:hAnsi="Times New Roman"/>
                <w:sz w:val="20"/>
              </w:rPr>
            </w:pPr>
          </w:p>
        </w:tc>
      </w:tr>
    </w:tbl>
    <w:p w14:paraId="24C4A46A" w14:textId="77777777" w:rsidR="00616747" w:rsidRPr="00766E69" w:rsidRDefault="00616747" w:rsidP="00616747">
      <w:pPr>
        <w:jc w:val="both"/>
        <w:rPr>
          <w:ins w:id="93" w:author="Autor"/>
          <w:rFonts w:ascii="Times New Roman" w:hAnsi="Times New Roman"/>
          <w:sz w:val="20"/>
        </w:rPr>
      </w:pPr>
    </w:p>
    <w:p w14:paraId="1FAEDAB9" w14:textId="77777777" w:rsidR="00616747" w:rsidRPr="00766E69" w:rsidRDefault="00616747" w:rsidP="00616747">
      <w:pPr>
        <w:jc w:val="both"/>
        <w:rPr>
          <w:ins w:id="94" w:author="Autor"/>
          <w:rFonts w:ascii="Times New Roman" w:eastAsia="Calibri" w:hAnsi="Times New Roman"/>
          <w:b/>
          <w:sz w:val="20"/>
        </w:rPr>
      </w:pPr>
    </w:p>
    <w:p w14:paraId="1209A80D" w14:textId="77777777" w:rsidR="00616747" w:rsidRPr="00766E69" w:rsidRDefault="00616747" w:rsidP="00616747">
      <w:pPr>
        <w:pStyle w:val="Odsekzoznamu"/>
        <w:jc w:val="both"/>
        <w:rPr>
          <w:ins w:id="95" w:author="Autor"/>
          <w:rFonts w:ascii="Times New Roman" w:eastAsia="Calibri" w:hAnsi="Times New Roman"/>
          <w:b/>
          <w:sz w:val="20"/>
        </w:rPr>
      </w:pPr>
    </w:p>
    <w:p w14:paraId="4337786D" w14:textId="77777777" w:rsidR="00144083" w:rsidRPr="00924EF0" w:rsidRDefault="00144083" w:rsidP="00616747">
      <w:pPr>
        <w:jc w:val="both"/>
        <w:rPr>
          <w:rFonts w:ascii="Times New Roman" w:hAnsi="Times New Roman"/>
        </w:rPr>
      </w:pPr>
    </w:p>
    <w:p w14:paraId="6E95967B" w14:textId="67A561E6" w:rsidR="00C82CF5" w:rsidRPr="00924EF0" w:rsidRDefault="00C82CF5" w:rsidP="00616747">
      <w:pPr>
        <w:jc w:val="both"/>
        <w:rPr>
          <w:rFonts w:ascii="Times New Roman" w:hAnsi="Times New Roman"/>
        </w:rPr>
      </w:pPr>
    </w:p>
    <w:p w14:paraId="4EA990F1" w14:textId="45B05746" w:rsidR="00C82CF5" w:rsidRPr="00924EF0" w:rsidRDefault="00C82CF5" w:rsidP="00616747">
      <w:pPr>
        <w:jc w:val="both"/>
        <w:rPr>
          <w:rFonts w:ascii="Times New Roman" w:hAnsi="Times New Roman"/>
        </w:rPr>
      </w:pPr>
    </w:p>
    <w:p w14:paraId="1910DF51" w14:textId="77777777" w:rsidR="00C82CF5" w:rsidRPr="00924EF0" w:rsidRDefault="00C82CF5" w:rsidP="00616747">
      <w:pPr>
        <w:jc w:val="both"/>
        <w:rPr>
          <w:rFonts w:ascii="Times New Roman" w:hAnsi="Times New Roman"/>
        </w:rPr>
        <w:sectPr w:rsidR="00C82CF5" w:rsidRPr="00924EF0" w:rsidSect="008D2A47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924EF0" w:rsidRDefault="00F75CC8" w:rsidP="001D2894">
      <w:pPr>
        <w:jc w:val="center"/>
        <w:rPr>
          <w:rFonts w:ascii="Times New Roman" w:hAnsi="Times New Roman"/>
          <w:b/>
          <w:sz w:val="24"/>
          <w:u w:val="single"/>
        </w:rPr>
      </w:pPr>
      <w:r w:rsidRPr="00924EF0">
        <w:rPr>
          <w:rFonts w:ascii="Times New Roman" w:hAnsi="Times New Roman"/>
          <w:b/>
          <w:sz w:val="24"/>
          <w:u w:val="single"/>
        </w:rPr>
        <w:lastRenderedPageBreak/>
        <w:t>B</w:t>
      </w:r>
      <w:r w:rsidR="00A440F6" w:rsidRPr="00924EF0">
        <w:rPr>
          <w:rFonts w:ascii="Times New Roman" w:hAnsi="Times New Roman"/>
          <w:b/>
          <w:sz w:val="24"/>
          <w:u w:val="single"/>
        </w:rPr>
        <w:t>.</w:t>
      </w:r>
      <w:r w:rsidRPr="00924EF0">
        <w:rPr>
          <w:rFonts w:ascii="Times New Roman" w:hAnsi="Times New Roman"/>
          <w:b/>
          <w:sz w:val="24"/>
          <w:u w:val="single"/>
        </w:rPr>
        <w:t xml:space="preserve"> </w:t>
      </w:r>
      <w:r w:rsidR="00A440F6" w:rsidRPr="00924EF0">
        <w:rPr>
          <w:rFonts w:ascii="Times New Roman" w:hAnsi="Times New Roman"/>
          <w:b/>
          <w:sz w:val="24"/>
          <w:u w:val="single"/>
        </w:rPr>
        <w:t xml:space="preserve">Zabezpečenie plnenia zákona č. </w:t>
      </w:r>
      <w:r w:rsidR="00A41D8A" w:rsidRPr="00924EF0">
        <w:rPr>
          <w:rFonts w:ascii="Times New Roman" w:hAnsi="Times New Roman"/>
          <w:b/>
          <w:sz w:val="24"/>
          <w:u w:val="single"/>
        </w:rPr>
        <w:t xml:space="preserve">336/2015 Z. z. </w:t>
      </w:r>
      <w:r w:rsidR="00A440F6" w:rsidRPr="00924EF0">
        <w:rPr>
          <w:rFonts w:ascii="Times New Roman" w:hAnsi="Times New Roman"/>
          <w:b/>
          <w:sz w:val="24"/>
          <w:u w:val="single"/>
        </w:rPr>
        <w:t>o podpore najmenej rozvinutých okreso</w:t>
      </w:r>
      <w:r w:rsidR="00F455BA" w:rsidRPr="00924EF0">
        <w:rPr>
          <w:rFonts w:ascii="Times New Roman" w:hAnsi="Times New Roman"/>
          <w:b/>
          <w:sz w:val="24"/>
          <w:u w:val="single"/>
        </w:rPr>
        <w:t>v</w:t>
      </w:r>
      <w:r w:rsidR="00A41D8A" w:rsidRPr="00924EF0">
        <w:rPr>
          <w:rFonts w:ascii="Times New Roman" w:hAnsi="Times New Roman"/>
          <w:b/>
          <w:sz w:val="24"/>
          <w:u w:val="single"/>
        </w:rPr>
        <w:t xml:space="preserve"> a o zmene a doplnení niektorých zákonov (ďalej len „zákon“)</w:t>
      </w:r>
    </w:p>
    <w:p w14:paraId="692EAF11" w14:textId="77777777" w:rsidR="001D2894" w:rsidRPr="00924EF0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u w:val="single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924EF0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924EF0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924EF0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0FDF3D49" w:rsidR="00A440F6" w:rsidRPr="00924EF0" w:rsidRDefault="00362823" w:rsidP="0087182A">
            <w:pPr>
              <w:pStyle w:val="Zkladntext"/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Popis spôsobu akým výzva</w:t>
            </w:r>
            <w:del w:id="96" w:author="Autor">
              <w:r w:rsidR="002572E7" w:rsidRPr="00E6246C">
                <w:rPr>
                  <w:rFonts w:ascii="Times New Roman" w:hAnsi="Times New Roman"/>
                  <w:sz w:val="20"/>
                </w:rPr>
                <w:fldChar w:fldCharType="begin"/>
              </w:r>
              <w:r w:rsidR="002572E7" w:rsidRPr="00E6246C">
                <w:rPr>
                  <w:rFonts w:ascii="Times New Roman" w:hAnsi="Times New Roman"/>
                  <w:sz w:val="20"/>
                </w:rPr>
                <w:delInstrText xml:space="preserve"> NOTEREF _Ref493583597 \f \h </w:delInstrText>
              </w:r>
              <w:r w:rsidR="003412C5" w:rsidRPr="00E6246C">
                <w:rPr>
                  <w:rFonts w:ascii="Times New Roman" w:hAnsi="Times New Roman"/>
                  <w:sz w:val="20"/>
                </w:rPr>
                <w:delInstrText xml:space="preserve"> \* MERGEFORMAT </w:delInstrText>
              </w:r>
              <w:r w:rsidR="002572E7" w:rsidRPr="00E6246C">
                <w:rPr>
                  <w:rFonts w:ascii="Times New Roman" w:hAnsi="Times New Roman"/>
                  <w:sz w:val="20"/>
                </w:rPr>
              </w:r>
              <w:r w:rsidR="002572E7" w:rsidRPr="00E6246C">
                <w:rPr>
                  <w:rFonts w:ascii="Times New Roman" w:hAnsi="Times New Roman"/>
                  <w:sz w:val="20"/>
                </w:rPr>
                <w:fldChar w:fldCharType="separate"/>
              </w:r>
              <w:r w:rsidR="00892628" w:rsidRPr="00BE3D36">
                <w:rPr>
                  <w:rStyle w:val="Odkaznapoznmkupodiarou"/>
                </w:rPr>
                <w:delText>9</w:delText>
              </w:r>
              <w:r w:rsidR="002572E7" w:rsidRPr="00E6246C">
                <w:rPr>
                  <w:rFonts w:ascii="Times New Roman" w:hAnsi="Times New Roman"/>
                  <w:sz w:val="20"/>
                </w:rPr>
                <w:fldChar w:fldCharType="end"/>
              </w:r>
            </w:del>
            <w:r w:rsidRPr="00924EF0">
              <w:rPr>
                <w:rFonts w:ascii="Times New Roman" w:hAnsi="Times New Roman"/>
                <w:sz w:val="20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924EF0" w:rsidRDefault="00A440F6" w:rsidP="00D137D0">
            <w:pPr>
              <w:pStyle w:val="Zkladntext"/>
              <w:rPr>
                <w:rFonts w:ascii="Times New Roman" w:hAnsi="Times New Roman"/>
                <w:sz w:val="20"/>
              </w:rPr>
            </w:pPr>
          </w:p>
        </w:tc>
        <w:tc>
          <w:tcPr>
            <w:tcW w:w="3260" w:type="dxa"/>
          </w:tcPr>
          <w:p w14:paraId="03FEDEEA" w14:textId="77777777" w:rsidR="00A440F6" w:rsidRPr="00924EF0" w:rsidRDefault="00A440F6" w:rsidP="00D137D0">
            <w:pPr>
              <w:pStyle w:val="Zkladntext"/>
              <w:rPr>
                <w:rFonts w:ascii="Times New Roman" w:hAnsi="Times New Roman"/>
                <w:sz w:val="20"/>
              </w:rPr>
            </w:pPr>
          </w:p>
        </w:tc>
      </w:tr>
    </w:tbl>
    <w:p w14:paraId="023EE4E7" w14:textId="77777777" w:rsidR="001D13BC" w:rsidRPr="007F7B6B" w:rsidRDefault="001D13BC" w:rsidP="001D13BC">
      <w:pPr>
        <w:jc w:val="center"/>
        <w:rPr>
          <w:del w:id="97" w:author="Autor"/>
          <w:rFonts w:ascii="Times New Roman" w:hAnsi="Times New Roman"/>
          <w:b/>
          <w:sz w:val="24"/>
          <w:szCs w:val="24"/>
          <w:u w:val="single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41E01B0E" w14:textId="77777777" w:rsidR="005E6D93" w:rsidRPr="007F7B6B" w:rsidRDefault="00A440F6" w:rsidP="001D13BC">
      <w:pPr>
        <w:jc w:val="center"/>
        <w:rPr>
          <w:del w:id="98" w:author="Autor"/>
          <w:rFonts w:ascii="Times New Roman" w:hAnsi="Times New Roman"/>
          <w:b/>
          <w:sz w:val="24"/>
          <w:szCs w:val="24"/>
          <w:u w:val="single"/>
        </w:rPr>
      </w:pPr>
      <w:del w:id="99" w:author="Autor">
        <w:r w:rsidRPr="007F7B6B">
          <w:rPr>
            <w:rFonts w:ascii="Times New Roman" w:hAnsi="Times New Roman"/>
            <w:b/>
            <w:sz w:val="24"/>
            <w:szCs w:val="24"/>
            <w:u w:val="single"/>
          </w:rPr>
          <w:delText xml:space="preserve">C. </w:delText>
        </w:r>
        <w:r w:rsidR="00F75CC8" w:rsidRPr="007F7B6B">
          <w:rPr>
            <w:rFonts w:ascii="Times New Roman" w:hAnsi="Times New Roman"/>
            <w:b/>
            <w:sz w:val="24"/>
            <w:szCs w:val="24"/>
            <w:u w:val="single"/>
          </w:rPr>
          <w:delText>Doplňujúce informácie</w:delText>
        </w:r>
        <w:r w:rsidR="00F75CC8" w:rsidRPr="00797C96">
          <w:rPr>
            <w:rFonts w:ascii="Times New Roman" w:hAnsi="Times New Roman"/>
            <w:b/>
            <w:sz w:val="24"/>
            <w:szCs w:val="24"/>
            <w:u w:val="single"/>
          </w:rPr>
          <w:delText xml:space="preserve"> k výzve</w:delText>
        </w:r>
        <w:bookmarkStart w:id="100" w:name="_Ref493583597"/>
        <w:r w:rsidR="00557DD9" w:rsidRPr="007F7B6B">
          <w:rPr>
            <w:rStyle w:val="Odkaznapoznmkupodiarou"/>
            <w:rFonts w:ascii="Times New Roman" w:hAnsi="Times New Roman"/>
            <w:sz w:val="24"/>
            <w:szCs w:val="24"/>
          </w:rPr>
          <w:footnoteReference w:id="10"/>
        </w:r>
        <w:bookmarkEnd w:id="100"/>
      </w:del>
    </w:p>
    <w:p w14:paraId="4D7AB736" w14:textId="77777777" w:rsidR="005E4B50" w:rsidRPr="007F7B6B" w:rsidRDefault="005E4B50" w:rsidP="005E6D93">
      <w:pPr>
        <w:pStyle w:val="Zkladntext"/>
        <w:jc w:val="both"/>
        <w:rPr>
          <w:del w:id="103" w:author="Autor"/>
          <w:rFonts w:ascii="Times New Roman" w:hAnsi="Times New Roman"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7261BC89" w14:textId="77777777" w:rsidTr="00877B49">
        <w:trPr>
          <w:del w:id="104" w:author="Autor"/>
        </w:trPr>
        <w:tc>
          <w:tcPr>
            <w:tcW w:w="3114" w:type="dxa"/>
            <w:shd w:val="clear" w:color="auto" w:fill="CCC0D9" w:themeFill="accent4" w:themeFillTint="66"/>
          </w:tcPr>
          <w:p w14:paraId="77D37C43" w14:textId="77777777" w:rsidR="005E6D93" w:rsidRPr="007F7B6B" w:rsidRDefault="005E6D93" w:rsidP="005E6D93">
            <w:pPr>
              <w:pStyle w:val="Zkladntext"/>
              <w:rPr>
                <w:del w:id="105" w:author="Autor"/>
                <w:rFonts w:ascii="Times New Roman" w:hAnsi="Times New Roman"/>
                <w:b/>
                <w:sz w:val="20"/>
              </w:rPr>
            </w:pPr>
            <w:del w:id="106" w:author="Autor">
              <w:r w:rsidRPr="00797C96">
                <w:rPr>
                  <w:rFonts w:ascii="Times New Roman" w:hAnsi="Times New Roman"/>
                  <w:b/>
                  <w:sz w:val="20"/>
                </w:rPr>
                <w:delText>Otázka (požadovaná informácia)</w:delText>
              </w:r>
            </w:del>
          </w:p>
        </w:tc>
        <w:tc>
          <w:tcPr>
            <w:tcW w:w="2835" w:type="dxa"/>
          </w:tcPr>
          <w:p w14:paraId="07531AE4" w14:textId="77777777" w:rsidR="005E6D93" w:rsidRPr="007F7B6B" w:rsidRDefault="005E6D93" w:rsidP="001D13BC">
            <w:pPr>
              <w:pStyle w:val="Zkladntext"/>
              <w:jc w:val="center"/>
              <w:rPr>
                <w:del w:id="107" w:author="Autor"/>
                <w:rFonts w:ascii="Times New Roman" w:hAnsi="Times New Roman"/>
                <w:b/>
                <w:sz w:val="20"/>
              </w:rPr>
            </w:pPr>
            <w:del w:id="108" w:author="Autor">
              <w:r w:rsidRPr="007F7B6B">
                <w:rPr>
                  <w:rFonts w:ascii="Times New Roman" w:hAnsi="Times New Roman"/>
                  <w:b/>
                  <w:sz w:val="20"/>
                </w:rPr>
                <w:delText>Odpoveď</w:delText>
              </w:r>
            </w:del>
          </w:p>
        </w:tc>
        <w:tc>
          <w:tcPr>
            <w:tcW w:w="3260" w:type="dxa"/>
          </w:tcPr>
          <w:p w14:paraId="1A3B5CBF" w14:textId="77777777" w:rsidR="005E6D93" w:rsidRPr="007F7B6B" w:rsidRDefault="005E6D93" w:rsidP="001D13BC">
            <w:pPr>
              <w:pStyle w:val="Zkladntext"/>
              <w:jc w:val="center"/>
              <w:rPr>
                <w:del w:id="109" w:author="Autor"/>
                <w:rFonts w:ascii="Times New Roman" w:hAnsi="Times New Roman"/>
                <w:b/>
                <w:sz w:val="20"/>
              </w:rPr>
            </w:pPr>
            <w:del w:id="110" w:author="Autor">
              <w:r w:rsidRPr="007F7B6B">
                <w:rPr>
                  <w:rFonts w:ascii="Times New Roman" w:hAnsi="Times New Roman"/>
                  <w:b/>
                  <w:sz w:val="20"/>
                </w:rPr>
                <w:delText>Poznámka</w:delText>
              </w:r>
              <w:r w:rsidRPr="007F7B6B">
                <w:rPr>
                  <w:rStyle w:val="Odkaznapoznmkupodiarou"/>
                  <w:rFonts w:ascii="Times New Roman" w:hAnsi="Times New Roman"/>
                  <w:b/>
                  <w:sz w:val="20"/>
                </w:rPr>
                <w:footnoteReference w:id="11"/>
              </w:r>
            </w:del>
          </w:p>
        </w:tc>
      </w:tr>
      <w:tr w:rsidR="00060C11" w:rsidRPr="007F7B6B" w14:paraId="78D86192" w14:textId="77777777" w:rsidTr="00877B49">
        <w:trPr>
          <w:del w:id="113" w:author="Autor"/>
        </w:trPr>
        <w:tc>
          <w:tcPr>
            <w:tcW w:w="3114" w:type="dxa"/>
            <w:shd w:val="clear" w:color="auto" w:fill="E5DFEC" w:themeFill="accent4" w:themeFillTint="33"/>
          </w:tcPr>
          <w:p w14:paraId="2A8AD9F8" w14:textId="77777777" w:rsidR="00060C11" w:rsidRPr="007F7B6B" w:rsidRDefault="001039D0" w:rsidP="00CA1B26">
            <w:pPr>
              <w:pStyle w:val="Zkladntext"/>
              <w:rPr>
                <w:del w:id="114" w:author="Autor"/>
                <w:rFonts w:ascii="Times New Roman" w:hAnsi="Times New Roman"/>
                <w:sz w:val="20"/>
              </w:rPr>
            </w:pPr>
            <w:del w:id="115" w:author="Autor">
              <w:r>
                <w:rPr>
                  <w:rFonts w:ascii="Times New Roman" w:hAnsi="Times New Roman"/>
                  <w:sz w:val="20"/>
                </w:rPr>
                <w:delText>Zabezpečí poskytovateľ</w:delText>
              </w:r>
              <w:r w:rsidRPr="007F7B6B">
                <w:rPr>
                  <w:rFonts w:ascii="Times New Roman" w:hAnsi="Times New Roman"/>
                  <w:sz w:val="20"/>
                </w:rPr>
                <w:delText xml:space="preserve"> </w:delText>
              </w:r>
              <w:r w:rsidR="00060C11" w:rsidRPr="007F7B6B">
                <w:rPr>
                  <w:rFonts w:ascii="Times New Roman" w:hAnsi="Times New Roman"/>
                  <w:sz w:val="20"/>
                </w:rPr>
                <w:delText>zverejnen</w:delText>
              </w:r>
              <w:r>
                <w:rPr>
                  <w:rFonts w:ascii="Times New Roman" w:hAnsi="Times New Roman"/>
                  <w:sz w:val="20"/>
                </w:rPr>
                <w:delText>ie</w:delText>
              </w:r>
              <w:r w:rsidR="00060C11" w:rsidRPr="007F7B6B">
                <w:rPr>
                  <w:rFonts w:ascii="Times New Roman" w:hAnsi="Times New Roman"/>
                  <w:sz w:val="20"/>
                </w:rPr>
                <w:delText xml:space="preserve"> plánovanej výzvy v rámci </w:delText>
              </w:r>
              <w:r w:rsidR="0090563D">
                <w:rPr>
                  <w:rFonts w:ascii="Times New Roman" w:hAnsi="Times New Roman"/>
                  <w:sz w:val="20"/>
                </w:rPr>
                <w:delText>H</w:delText>
              </w:r>
              <w:r w:rsidR="00060C11" w:rsidRPr="007F7B6B">
                <w:rPr>
                  <w:rFonts w:ascii="Times New Roman" w:hAnsi="Times New Roman"/>
                  <w:sz w:val="20"/>
                </w:rPr>
                <w:delText>armonogramu</w:delText>
              </w:r>
              <w:r w:rsidR="0090563D">
                <w:rPr>
                  <w:rFonts w:ascii="Times New Roman" w:hAnsi="Times New Roman"/>
                  <w:sz w:val="20"/>
                </w:rPr>
                <w:delText xml:space="preserve"> výziev</w:delText>
              </w:r>
              <w:r w:rsidR="00060C11" w:rsidRPr="007F7B6B">
                <w:rPr>
                  <w:rFonts w:ascii="Times New Roman" w:hAnsi="Times New Roman"/>
                  <w:sz w:val="20"/>
                </w:rPr>
                <w:delText xml:space="preserve"> minimálne počas dvoch mesiacov</w:delText>
              </w:r>
              <w:r>
                <w:rPr>
                  <w:rFonts w:ascii="Times New Roman" w:hAnsi="Times New Roman"/>
                  <w:sz w:val="20"/>
                </w:rPr>
                <w:delText xml:space="preserve"> pred jej vyhlásením</w:delText>
              </w:r>
              <w:r w:rsidR="00060C11" w:rsidRPr="007F7B6B">
                <w:rPr>
                  <w:rStyle w:val="Odkaznapoznmkupodiarou"/>
                  <w:rFonts w:ascii="Times New Roman" w:hAnsi="Times New Roman"/>
                  <w:sz w:val="20"/>
                </w:rPr>
                <w:footnoteReference w:id="12"/>
              </w:r>
              <w:r w:rsidR="00060C11" w:rsidRPr="007F7B6B">
                <w:rPr>
                  <w:rFonts w:ascii="Times New Roman" w:hAnsi="Times New Roman"/>
                  <w:sz w:val="20"/>
                </w:rPr>
                <w:delText>?</w:delText>
              </w:r>
            </w:del>
          </w:p>
        </w:tc>
        <w:tc>
          <w:tcPr>
            <w:tcW w:w="2835" w:type="dxa"/>
          </w:tcPr>
          <w:p w14:paraId="2BD8BEDC" w14:textId="77777777" w:rsidR="00060C11" w:rsidRPr="007F7B6B" w:rsidRDefault="00422105" w:rsidP="00060C11">
            <w:pPr>
              <w:pStyle w:val="Zkladntext"/>
              <w:rPr>
                <w:del w:id="118" w:author="Autor"/>
                <w:rFonts w:ascii="Times New Roman" w:hAnsi="Times New Roman"/>
                <w:sz w:val="20"/>
              </w:rPr>
            </w:pPr>
            <w:customXmlDelRangeStart w:id="119" w:author="Autor"/>
            <w:sdt>
              <w:sdtPr>
                <w:rPr>
                  <w:rFonts w:ascii="Times New Roman" w:hAnsi="Times New Roman"/>
                  <w:sz w:val="20"/>
                </w:rPr>
                <w:id w:val="600299021"/>
                <w:placeholder>
                  <w:docPart w:val="7BE2BD25B7044A928FB094154440E76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customXmlDelRangeEnd w:id="119"/>
                <w:del w:id="120" w:author="Autor">
                  <w:r w:rsidR="00060C11" w:rsidRPr="00231B57">
                    <w:rPr>
                      <w:rStyle w:val="Zstupntext"/>
                      <w:rFonts w:ascii="Times New Roman" w:hAnsi="Times New Roman"/>
                      <w:sz w:val="20"/>
                    </w:rPr>
                    <w:delText>Vyberte položku.</w:delText>
                  </w:r>
                </w:del>
                <w:customXmlDelRangeStart w:id="121" w:author="Autor"/>
              </w:sdtContent>
            </w:sdt>
            <w:customXmlDelRangeEnd w:id="121"/>
          </w:p>
        </w:tc>
        <w:tc>
          <w:tcPr>
            <w:tcW w:w="3260" w:type="dxa"/>
          </w:tcPr>
          <w:p w14:paraId="351EC781" w14:textId="77777777" w:rsidR="00060C11" w:rsidRPr="007F7B6B" w:rsidRDefault="00060C11">
            <w:pPr>
              <w:pStyle w:val="Zkladntext"/>
              <w:rPr>
                <w:del w:id="122" w:author="Autor"/>
                <w:rFonts w:ascii="Times New Roman" w:hAnsi="Times New Roman"/>
                <w:sz w:val="20"/>
              </w:rPr>
            </w:pPr>
          </w:p>
        </w:tc>
      </w:tr>
      <w:tr w:rsidR="00060C11" w:rsidRPr="007F7B6B" w14:paraId="7C3831D5" w14:textId="77777777" w:rsidTr="00877B49">
        <w:trPr>
          <w:del w:id="123" w:author="Autor"/>
        </w:trPr>
        <w:tc>
          <w:tcPr>
            <w:tcW w:w="3114" w:type="dxa"/>
            <w:shd w:val="clear" w:color="auto" w:fill="E5DFEC" w:themeFill="accent4" w:themeFillTint="33"/>
          </w:tcPr>
          <w:p w14:paraId="202429B5" w14:textId="77777777" w:rsidR="00060C11" w:rsidRPr="007F7B6B" w:rsidRDefault="00060C11" w:rsidP="00060C11">
            <w:pPr>
              <w:pStyle w:val="Zkladntext"/>
              <w:rPr>
                <w:del w:id="124" w:author="Autor"/>
                <w:rFonts w:ascii="Times New Roman" w:hAnsi="Times New Roman"/>
                <w:sz w:val="20"/>
              </w:rPr>
            </w:pPr>
            <w:del w:id="125" w:author="Autor">
              <w:r w:rsidRPr="007F7B6B">
                <w:rPr>
                  <w:rFonts w:ascii="Times New Roman" w:hAnsi="Times New Roman"/>
                  <w:sz w:val="20"/>
                </w:rPr>
                <w:delText>Spolupracoval RO v rámci prípravy výzvy so všetkými príslušnými gestormi HP?</w:delText>
              </w:r>
              <w:r w:rsidRPr="007F7B6B">
                <w:rPr>
                  <w:rStyle w:val="Odkaznapoznmkupodiarou"/>
                  <w:rFonts w:ascii="Times New Roman" w:hAnsi="Times New Roman"/>
                  <w:sz w:val="20"/>
                </w:rPr>
                <w:footnoteReference w:id="13"/>
              </w:r>
            </w:del>
          </w:p>
        </w:tc>
        <w:tc>
          <w:tcPr>
            <w:tcW w:w="2835" w:type="dxa"/>
          </w:tcPr>
          <w:p w14:paraId="2660CE69" w14:textId="77777777" w:rsidR="00060C11" w:rsidRPr="007F7B6B" w:rsidRDefault="00422105" w:rsidP="00060C11">
            <w:pPr>
              <w:pStyle w:val="Zkladntext"/>
              <w:rPr>
                <w:del w:id="128" w:author="Autor"/>
                <w:rFonts w:ascii="Times New Roman" w:hAnsi="Times New Roman"/>
                <w:sz w:val="20"/>
              </w:rPr>
            </w:pPr>
            <w:customXmlDelRangeStart w:id="129" w:author="Autor"/>
            <w:sdt>
              <w:sdtPr>
                <w:rPr>
                  <w:rFonts w:ascii="Times New Roman" w:hAnsi="Times New Roman"/>
                  <w:sz w:val="20"/>
                </w:rPr>
                <w:id w:val="699048868"/>
                <w:placeholder>
                  <w:docPart w:val="6F27AD37D69244DDA71BD3D522F87B8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customXmlDelRangeEnd w:id="129"/>
                <w:del w:id="130" w:author="Autor">
                  <w:r w:rsidR="00060C11" w:rsidRPr="00231B57">
                    <w:rPr>
                      <w:rStyle w:val="Zstupntext"/>
                      <w:rFonts w:ascii="Times New Roman" w:hAnsi="Times New Roman"/>
                      <w:sz w:val="20"/>
                    </w:rPr>
                    <w:delText>Vyberte položku.</w:delText>
                  </w:r>
                </w:del>
                <w:customXmlDelRangeStart w:id="131" w:author="Autor"/>
              </w:sdtContent>
            </w:sdt>
            <w:customXmlDelRangeEnd w:id="131"/>
          </w:p>
        </w:tc>
        <w:tc>
          <w:tcPr>
            <w:tcW w:w="3260" w:type="dxa"/>
          </w:tcPr>
          <w:p w14:paraId="6ADB5AD3" w14:textId="77777777" w:rsidR="00060C11" w:rsidRPr="007F7B6B" w:rsidRDefault="00060C11" w:rsidP="00060C11">
            <w:pPr>
              <w:pStyle w:val="Zkladntext"/>
              <w:rPr>
                <w:del w:id="132" w:author="Autor"/>
                <w:rFonts w:ascii="Times New Roman" w:hAnsi="Times New Roman"/>
                <w:sz w:val="20"/>
              </w:rPr>
            </w:pPr>
          </w:p>
        </w:tc>
      </w:tr>
      <w:tr w:rsidR="00060C11" w:rsidRPr="007F7B6B" w14:paraId="7D2CDDD1" w14:textId="77777777" w:rsidTr="00877B49">
        <w:trPr>
          <w:del w:id="133" w:author="Autor"/>
        </w:trPr>
        <w:tc>
          <w:tcPr>
            <w:tcW w:w="3114" w:type="dxa"/>
            <w:shd w:val="clear" w:color="auto" w:fill="E5DFEC" w:themeFill="accent4" w:themeFillTint="33"/>
          </w:tcPr>
          <w:p w14:paraId="12DCA8D9" w14:textId="77777777" w:rsidR="00060C11" w:rsidRPr="007F7B6B" w:rsidRDefault="00060C11" w:rsidP="00060C11">
            <w:pPr>
              <w:pStyle w:val="Zkladntext"/>
              <w:rPr>
                <w:del w:id="134" w:author="Autor"/>
                <w:rFonts w:ascii="Times New Roman" w:hAnsi="Times New Roman"/>
                <w:sz w:val="20"/>
              </w:rPr>
            </w:pPr>
            <w:del w:id="135" w:author="Autor">
              <w:r w:rsidRPr="007F7B6B">
                <w:rPr>
                  <w:rFonts w:ascii="Times New Roman" w:hAnsi="Times New Roman"/>
                  <w:sz w:val="20"/>
                </w:rPr>
                <w:delText>Bol vypracovaný test štátnej pomoci zo strany RO?</w:delText>
              </w:r>
            </w:del>
          </w:p>
        </w:tc>
        <w:tc>
          <w:tcPr>
            <w:tcW w:w="2835" w:type="dxa"/>
          </w:tcPr>
          <w:p w14:paraId="36465909" w14:textId="77777777" w:rsidR="00060C11" w:rsidRPr="007F7B6B" w:rsidRDefault="00422105" w:rsidP="00060C11">
            <w:pPr>
              <w:pStyle w:val="Zkladntext"/>
              <w:rPr>
                <w:del w:id="136" w:author="Autor"/>
                <w:rFonts w:ascii="Times New Roman" w:hAnsi="Times New Roman"/>
                <w:sz w:val="20"/>
              </w:rPr>
            </w:pPr>
            <w:customXmlDelRangeStart w:id="137" w:author="Autor"/>
            <w:sdt>
              <w:sdtPr>
                <w:rPr>
                  <w:rFonts w:ascii="Times New Roman" w:hAnsi="Times New Roman"/>
                  <w:sz w:val="20"/>
                </w:rPr>
                <w:id w:val="-1807927005"/>
                <w:placeholder>
                  <w:docPart w:val="8E918EF2FBB543C094428A342C615C4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37"/>
                <w:del w:id="138" w:author="Autor">
                  <w:r w:rsidR="00060C11" w:rsidRPr="00231B57">
                    <w:rPr>
                      <w:rStyle w:val="Zstupntext"/>
                      <w:rFonts w:ascii="Times New Roman" w:hAnsi="Times New Roman"/>
                      <w:sz w:val="20"/>
                    </w:rPr>
                    <w:delText>Vyberte položku.</w:delText>
                  </w:r>
                </w:del>
                <w:customXmlDelRangeStart w:id="139" w:author="Autor"/>
              </w:sdtContent>
            </w:sdt>
            <w:customXmlDelRangeEnd w:id="139"/>
          </w:p>
        </w:tc>
        <w:tc>
          <w:tcPr>
            <w:tcW w:w="3260" w:type="dxa"/>
          </w:tcPr>
          <w:p w14:paraId="43D27DB2" w14:textId="77777777" w:rsidR="00060C11" w:rsidRPr="007F7B6B" w:rsidRDefault="00060C11" w:rsidP="00060C11">
            <w:pPr>
              <w:pStyle w:val="Zkladntext"/>
              <w:rPr>
                <w:del w:id="140" w:author="Autor"/>
                <w:rFonts w:ascii="Times New Roman" w:hAnsi="Times New Roman"/>
                <w:sz w:val="20"/>
              </w:rPr>
            </w:pPr>
          </w:p>
        </w:tc>
      </w:tr>
      <w:tr w:rsidR="00060C11" w:rsidRPr="007F7B6B" w14:paraId="6F4706B6" w14:textId="77777777" w:rsidTr="00877B49">
        <w:trPr>
          <w:del w:id="141" w:author="Autor"/>
        </w:trPr>
        <w:tc>
          <w:tcPr>
            <w:tcW w:w="3114" w:type="dxa"/>
            <w:shd w:val="clear" w:color="auto" w:fill="E5DFEC" w:themeFill="accent4" w:themeFillTint="33"/>
          </w:tcPr>
          <w:p w14:paraId="3D46980E" w14:textId="77777777" w:rsidR="00060C11" w:rsidRPr="007F7B6B" w:rsidRDefault="00060C11" w:rsidP="00060C11">
            <w:pPr>
              <w:pStyle w:val="Zkladntext"/>
              <w:rPr>
                <w:del w:id="142" w:author="Autor"/>
                <w:rFonts w:ascii="Times New Roman" w:hAnsi="Times New Roman"/>
                <w:sz w:val="20"/>
              </w:rPr>
            </w:pPr>
            <w:del w:id="143" w:author="Autor">
              <w:r w:rsidRPr="007F7B6B">
                <w:rPr>
                  <w:rFonts w:ascii="Times New Roman" w:hAnsi="Times New Roman"/>
                  <w:sz w:val="20"/>
                </w:rPr>
                <w:delText>Boli zo strany RO zohľadnené závery z testu štátnej pomoci v texte výzvy?</w:delText>
              </w:r>
            </w:del>
          </w:p>
        </w:tc>
        <w:tc>
          <w:tcPr>
            <w:tcW w:w="2835" w:type="dxa"/>
          </w:tcPr>
          <w:p w14:paraId="5844381C" w14:textId="77777777" w:rsidR="00060C11" w:rsidRPr="007F7B6B" w:rsidRDefault="00422105" w:rsidP="00060C11">
            <w:pPr>
              <w:pStyle w:val="Zkladntext"/>
              <w:rPr>
                <w:del w:id="144" w:author="Autor"/>
                <w:rFonts w:ascii="Times New Roman" w:hAnsi="Times New Roman"/>
                <w:sz w:val="20"/>
              </w:rPr>
            </w:pPr>
            <w:customXmlDelRangeStart w:id="145" w:author="Autor"/>
            <w:sdt>
              <w:sdtPr>
                <w:rPr>
                  <w:rFonts w:ascii="Times New Roman" w:hAnsi="Times New Roman"/>
                  <w:sz w:val="20"/>
                </w:rPr>
                <w:id w:val="1307739167"/>
                <w:placeholder>
                  <w:docPart w:val="B5A9052F530A4B97BFEDE23473F6899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45"/>
                <w:del w:id="146" w:author="Autor">
                  <w:r w:rsidR="00060C11" w:rsidRPr="00231B57">
                    <w:rPr>
                      <w:rStyle w:val="Zstupntext"/>
                      <w:rFonts w:ascii="Times New Roman" w:hAnsi="Times New Roman"/>
                      <w:sz w:val="20"/>
                    </w:rPr>
                    <w:delText>Vyberte položku.</w:delText>
                  </w:r>
                </w:del>
                <w:customXmlDelRangeStart w:id="147" w:author="Autor"/>
              </w:sdtContent>
            </w:sdt>
            <w:customXmlDelRangeEnd w:id="147"/>
          </w:p>
        </w:tc>
        <w:tc>
          <w:tcPr>
            <w:tcW w:w="3260" w:type="dxa"/>
          </w:tcPr>
          <w:p w14:paraId="4C298102" w14:textId="77777777" w:rsidR="00060C11" w:rsidRPr="007F7B6B" w:rsidRDefault="00060C11" w:rsidP="00060C11">
            <w:pPr>
              <w:pStyle w:val="Zkladntext"/>
              <w:rPr>
                <w:del w:id="148" w:author="Autor"/>
                <w:rFonts w:ascii="Times New Roman" w:hAnsi="Times New Roman"/>
                <w:sz w:val="20"/>
              </w:rPr>
            </w:pPr>
          </w:p>
        </w:tc>
      </w:tr>
      <w:tr w:rsidR="00060C11" w:rsidRPr="007F7B6B" w14:paraId="74C0E492" w14:textId="77777777" w:rsidTr="00877B49">
        <w:trPr>
          <w:del w:id="149" w:author="Autor"/>
        </w:trPr>
        <w:tc>
          <w:tcPr>
            <w:tcW w:w="3114" w:type="dxa"/>
            <w:shd w:val="clear" w:color="auto" w:fill="E5DFEC" w:themeFill="accent4" w:themeFillTint="33"/>
          </w:tcPr>
          <w:p w14:paraId="12D95DEB" w14:textId="77777777" w:rsidR="00060C11" w:rsidRPr="007F7B6B" w:rsidRDefault="00060C11" w:rsidP="00060C11">
            <w:pPr>
              <w:pStyle w:val="Zkladntext"/>
              <w:rPr>
                <w:del w:id="150" w:author="Autor"/>
                <w:rFonts w:ascii="Times New Roman" w:hAnsi="Times New Roman"/>
                <w:sz w:val="20"/>
              </w:rPr>
            </w:pPr>
            <w:del w:id="151" w:author="Autor">
              <w:r w:rsidRPr="007F7B6B">
                <w:rPr>
                  <w:rFonts w:ascii="Times New Roman" w:hAnsi="Times New Roman"/>
                  <w:sz w:val="20"/>
                </w:rPr>
                <w:delText>Boli zo strany RO posúdené aktivity výzvy z hľadiska podpory projektov generujúcich príjem a zohľadnenie záverov v podmienkach týkajúcich sa projektov generujúcich príjem?</w:delText>
              </w:r>
            </w:del>
          </w:p>
        </w:tc>
        <w:tc>
          <w:tcPr>
            <w:tcW w:w="2835" w:type="dxa"/>
          </w:tcPr>
          <w:p w14:paraId="37F4C621" w14:textId="77777777" w:rsidR="00060C11" w:rsidRPr="007F7B6B" w:rsidRDefault="00422105" w:rsidP="00060C11">
            <w:pPr>
              <w:pStyle w:val="Zkladntext"/>
              <w:rPr>
                <w:del w:id="152" w:author="Autor"/>
                <w:rFonts w:ascii="Times New Roman" w:hAnsi="Times New Roman"/>
                <w:sz w:val="20"/>
              </w:rPr>
            </w:pPr>
            <w:customXmlDelRangeStart w:id="153" w:author="Autor"/>
            <w:sdt>
              <w:sdtPr>
                <w:rPr>
                  <w:rFonts w:ascii="Times New Roman" w:hAnsi="Times New Roman"/>
                  <w:sz w:val="20"/>
                </w:rPr>
                <w:id w:val="-1266065010"/>
                <w:placeholder>
                  <w:docPart w:val="FA00A8A509F648608F2453DFB1F0A9C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53"/>
                <w:del w:id="154" w:author="Autor">
                  <w:r w:rsidR="00060C11" w:rsidRPr="00231B57">
                    <w:rPr>
                      <w:rStyle w:val="Zstupntext"/>
                      <w:rFonts w:ascii="Times New Roman" w:hAnsi="Times New Roman"/>
                      <w:sz w:val="20"/>
                    </w:rPr>
                    <w:delText>Vyberte položku.</w:delText>
                  </w:r>
                </w:del>
                <w:customXmlDelRangeStart w:id="155" w:author="Autor"/>
              </w:sdtContent>
            </w:sdt>
            <w:customXmlDelRangeEnd w:id="155"/>
          </w:p>
        </w:tc>
        <w:tc>
          <w:tcPr>
            <w:tcW w:w="3260" w:type="dxa"/>
          </w:tcPr>
          <w:p w14:paraId="4461BDF3" w14:textId="77777777" w:rsidR="00060C11" w:rsidRPr="007F7B6B" w:rsidRDefault="00060C11" w:rsidP="00060C11">
            <w:pPr>
              <w:pStyle w:val="Zkladntext"/>
              <w:rPr>
                <w:del w:id="156" w:author="Autor"/>
                <w:rFonts w:ascii="Times New Roman" w:hAnsi="Times New Roman"/>
                <w:sz w:val="20"/>
              </w:rPr>
            </w:pPr>
          </w:p>
        </w:tc>
      </w:tr>
    </w:tbl>
    <w:p w14:paraId="3E3D5BFB" w14:textId="77777777" w:rsidR="00F77CAF" w:rsidRPr="00924EF0" w:rsidRDefault="00F77CAF">
      <w:pPr>
        <w:tabs>
          <w:tab w:val="left" w:pos="2934"/>
        </w:tabs>
        <w:rPr>
          <w:rFonts w:ascii="Times New Roman" w:hAnsi="Times New Roman"/>
          <w:sz w:val="20"/>
        </w:rPr>
      </w:pPr>
    </w:p>
    <w:sectPr w:rsidR="00F77CAF" w:rsidRPr="00924EF0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57262" w14:textId="77777777" w:rsidR="00422105" w:rsidRDefault="00422105">
      <w:r>
        <w:separator/>
      </w:r>
    </w:p>
  </w:endnote>
  <w:endnote w:type="continuationSeparator" w:id="0">
    <w:p w14:paraId="689BAB6A" w14:textId="77777777" w:rsidR="00422105" w:rsidRDefault="00422105">
      <w:r>
        <w:continuationSeparator/>
      </w:r>
    </w:p>
  </w:endnote>
  <w:endnote w:type="continuationNotice" w:id="1">
    <w:p w14:paraId="6093CCD8" w14:textId="77777777" w:rsidR="00422105" w:rsidRDefault="004221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13CA9" w14:textId="77777777" w:rsidR="008D2A47" w:rsidRPr="00924EF0" w:rsidRDefault="008D2A47" w:rsidP="008D2A47">
    <w:pPr>
      <w:pStyle w:val="Pta"/>
      <w:jc w:val="right"/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0"/>
      </w:rPr>
      <w:t xml:space="preserve"> </w:t>
    </w: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B2C0C"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924EF0">
      <w:rPr>
        <w:rFonts w:ascii="Times New Roman" w:hAnsi="Times New Roman"/>
        <w:sz w:val="24"/>
      </w:rPr>
      <w:t xml:space="preserve"> </w:t>
    </w:r>
  </w:p>
  <w:p w14:paraId="4D50F6E9" w14:textId="1B7D4604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w:drawing>
        <wp:anchor distT="0" distB="0" distL="114300" distR="114300" simplePos="0" relativeHeight="251659264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4EF0">
      <w:rPr>
        <w:rFonts w:ascii="Times New Roman" w:hAnsi="Times New Roman"/>
        <w:sz w:val="24"/>
      </w:rPr>
      <w:t xml:space="preserve">Strana </w:t>
    </w:r>
    <w:sdt>
      <w:sdtPr>
        <w:rPr>
          <w:rFonts w:ascii="Times New Roman" w:hAnsi="Times New Roman"/>
          <w:sz w:val="24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A612DE">
          <w:rPr>
            <w:rFonts w:ascii="Times New Roman" w:hAnsi="Times New Roman"/>
            <w:sz w:val="24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eastAsia="sk-SK"/>
          </w:rPr>
          <w:instrText>PAGE   \* MERGEFORMAT</w:instrText>
        </w:r>
        <w:r w:rsidRPr="00924EF0">
          <w:rPr>
            <w:rFonts w:ascii="Times New Roman" w:hAnsi="Times New Roman"/>
            <w:sz w:val="24"/>
            <w:rPrChange w:id="19" w:author="Autor">
              <w:rPr>
                <w:rFonts w:ascii="Times New Roman" w:hAnsi="Times New Roman"/>
                <w:sz w:val="24"/>
              </w:rPr>
            </w:rPrChange>
          </w:rPr>
          <w:fldChar w:fldCharType="separate"/>
        </w:r>
        <w:r w:rsidR="00A612DE">
          <w:rPr>
            <w:rFonts w:ascii="Times New Roman" w:hAnsi="Times New Roman"/>
            <w:noProof/>
            <w:sz w:val="24"/>
            <w:szCs w:val="24"/>
            <w:lang w:eastAsia="sk-SK"/>
          </w:rPr>
          <w:t>1</w:t>
        </w:r>
        <w:r w:rsidRPr="00A612DE">
          <w:rPr>
            <w:rFonts w:ascii="Times New Roman" w:hAnsi="Times New Roman"/>
            <w:sz w:val="24"/>
          </w:rPr>
          <w:fldChar w:fldCharType="end"/>
        </w:r>
      </w:sdtContent>
    </w:sdt>
  </w:p>
  <w:p w14:paraId="361D287B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</w:p>
  <w:p w14:paraId="3732BD4D" w14:textId="23CF5291" w:rsidR="008D2A47" w:rsidRPr="00924EF0" w:rsidRDefault="008D2A47" w:rsidP="008D2A47">
    <w:pPr>
      <w:pStyle w:val="Pta"/>
      <w:rPr>
        <w:rFonts w:ascii="Times New Roman" w:hAnsi="Times New Roman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14228"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924EF0">
      <w:rPr>
        <w:rFonts w:ascii="Times New Roman" w:hAnsi="Times New Roman"/>
        <w:sz w:val="24"/>
      </w:rPr>
      <w:t xml:space="preserve"> </w:t>
    </w:r>
  </w:p>
  <w:p w14:paraId="2F37D9A2" w14:textId="70B2D25C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w:drawing>
        <wp:anchor distT="0" distB="0" distL="114300" distR="114300" simplePos="0" relativeHeight="25166131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4EF0">
      <w:rPr>
        <w:rFonts w:ascii="Times New Roman" w:hAnsi="Times New Roman"/>
        <w:sz w:val="24"/>
      </w:rPr>
      <w:t xml:space="preserve">Strana </w:t>
    </w:r>
    <w:sdt>
      <w:sdtPr>
        <w:rPr>
          <w:rFonts w:ascii="Times New Roman" w:hAnsi="Times New Roman"/>
          <w:sz w:val="24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A612DE">
          <w:rPr>
            <w:rFonts w:ascii="Times New Roman" w:hAnsi="Times New Roman"/>
            <w:sz w:val="24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eastAsia="sk-SK"/>
          </w:rPr>
          <w:instrText>PAGE   \* MERGEFORMAT</w:instrText>
        </w:r>
        <w:r w:rsidRPr="00924EF0">
          <w:rPr>
            <w:rFonts w:ascii="Times New Roman" w:hAnsi="Times New Roman"/>
            <w:sz w:val="24"/>
            <w:rPrChange w:id="21" w:author="Autor">
              <w:rPr>
                <w:rFonts w:ascii="Times New Roman" w:hAnsi="Times New Roman"/>
                <w:sz w:val="24"/>
              </w:rPr>
            </w:rPrChange>
          </w:rPr>
          <w:fldChar w:fldCharType="separate"/>
        </w:r>
        <w:r w:rsidR="00A612DE">
          <w:rPr>
            <w:rFonts w:ascii="Times New Roman" w:hAnsi="Times New Roman"/>
            <w:noProof/>
            <w:sz w:val="24"/>
            <w:szCs w:val="24"/>
            <w:lang w:eastAsia="sk-SK"/>
          </w:rPr>
          <w:t>3</w:t>
        </w:r>
        <w:r w:rsidRPr="00A612DE">
          <w:rPr>
            <w:rFonts w:ascii="Times New Roman" w:hAnsi="Times New Roman"/>
            <w:sz w:val="24"/>
          </w:rPr>
          <w:fldChar w:fldCharType="end"/>
        </w:r>
      </w:sdtContent>
    </w:sdt>
  </w:p>
  <w:p w14:paraId="0CA4F65E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DEEE4" w14:textId="77777777" w:rsidR="00422105" w:rsidRDefault="00422105">
      <w:r>
        <w:separator/>
      </w:r>
    </w:p>
  </w:footnote>
  <w:footnote w:type="continuationSeparator" w:id="0">
    <w:p w14:paraId="5F7D8F1A" w14:textId="77777777" w:rsidR="00422105" w:rsidRDefault="00422105">
      <w:r>
        <w:continuationSeparator/>
      </w:r>
    </w:p>
  </w:footnote>
  <w:footnote w:type="continuationNotice" w:id="1">
    <w:p w14:paraId="4BA6758F" w14:textId="77777777" w:rsidR="00422105" w:rsidRDefault="00422105"/>
  </w:footnote>
  <w:footnote w:id="2">
    <w:p w14:paraId="671313B8" w14:textId="77CEA318" w:rsidR="00FC3296" w:rsidRPr="00924EF0" w:rsidRDefault="00FC3296" w:rsidP="00FC3296">
      <w:pPr>
        <w:pStyle w:val="Textpoznmkypodiarou"/>
        <w:jc w:val="both"/>
        <w:rPr>
          <w:rFonts w:ascii="Times New Roman" w:hAnsi="Times New Roman"/>
        </w:rPr>
      </w:pPr>
      <w:r w:rsidRPr="00924EF0">
        <w:rPr>
          <w:rStyle w:val="Odkaznapoznmkupodiarou"/>
          <w:rFonts w:ascii="Times New Roman" w:hAnsi="Times New Roman"/>
        </w:rPr>
        <w:footnoteRef/>
      </w:r>
      <w:del w:id="6" w:author="Autor">
        <w:r w:rsidRPr="005C3295">
          <w:rPr>
            <w:rFonts w:ascii="Times New Roman" w:hAnsi="Times New Roman"/>
            <w:szCs w:val="18"/>
          </w:rPr>
          <w:delText xml:space="preserve"> Dotazník RO pred vyhlásením výzvy zašle CKO</w:delText>
        </w:r>
        <w:r w:rsidRPr="005C3295">
          <w:rPr>
            <w:rFonts w:ascii="Times New Roman" w:eastAsia="Calibri" w:hAnsi="Times New Roman"/>
            <w:b/>
            <w:szCs w:val="18"/>
          </w:rPr>
          <w:delText xml:space="preserve"> </w:delText>
        </w:r>
        <w:r w:rsidRPr="005C3295">
          <w:rPr>
            <w:rFonts w:ascii="Times New Roman" w:hAnsi="Times New Roman"/>
            <w:szCs w:val="18"/>
          </w:rPr>
          <w:delText>spolu s návrhom výzvy na posúdenie.</w:delText>
        </w:r>
      </w:del>
      <w:ins w:id="7" w:author="Autor">
        <w:r w:rsidRPr="00766E69">
          <w:rPr>
            <w:rFonts w:ascii="Times New Roman" w:hAnsi="Times New Roman"/>
          </w:rPr>
          <w:t xml:space="preserve"> Dotazník RO pred vyhlásením výzvy zašle CKO</w:t>
        </w:r>
        <w:r w:rsidRPr="00766E69">
          <w:rPr>
            <w:rFonts w:ascii="Times New Roman" w:eastAsia="Calibri" w:hAnsi="Times New Roman"/>
            <w:b/>
          </w:rPr>
          <w:t xml:space="preserve"> </w:t>
        </w:r>
        <w:r w:rsidRPr="00766E69">
          <w:rPr>
            <w:rFonts w:ascii="Times New Roman" w:hAnsi="Times New Roman"/>
          </w:rPr>
          <w:t>spolu s návrhom výzvy na posúdenie.</w:t>
        </w:r>
        <w:r w:rsidR="00A1451C">
          <w:rPr>
            <w:rFonts w:ascii="Times New Roman" w:hAnsi="Times New Roman"/>
          </w:rPr>
          <w:t xml:space="preserve"> </w:t>
        </w:r>
        <w:r w:rsidR="00A1451C" w:rsidRPr="00615A94">
          <w:rPr>
            <w:rFonts w:ascii="Times New Roman" w:hAnsi="Times New Roman"/>
            <w:szCs w:val="18"/>
          </w:rPr>
          <w:t>Pod výzvou sa rozumie výzva na</w:t>
        </w:r>
        <w:r w:rsidR="0087182A">
          <w:rPr>
            <w:rFonts w:ascii="Times New Roman" w:hAnsi="Times New Roman"/>
            <w:szCs w:val="18"/>
          </w:rPr>
          <w:t> </w:t>
        </w:r>
        <w:r w:rsidR="00A1451C" w:rsidRPr="00615A94">
          <w:rPr>
            <w:rFonts w:ascii="Times New Roman" w:hAnsi="Times New Roman"/>
            <w:szCs w:val="18"/>
          </w:rPr>
          <w:t>predkladanie žiadostí o NFP pre dopytovo-orientované projekty, vrátane výzvy v rámci operačných programov cezhraničnej spolupráce a Programu rozvoja vidieka (s výnimkou MAS), výzva na predkladanie projektových zámerov</w:t>
        </w:r>
        <w:r w:rsidR="00A1451C">
          <w:rPr>
            <w:rFonts w:ascii="Times New Roman" w:hAnsi="Times New Roman"/>
            <w:szCs w:val="18"/>
          </w:rPr>
          <w:t>,</w:t>
        </w:r>
        <w:r w:rsidR="00A1451C" w:rsidRPr="00615A94">
          <w:rPr>
            <w:rFonts w:ascii="Times New Roman" w:hAnsi="Times New Roman"/>
            <w:szCs w:val="18"/>
          </w:rPr>
          <w:t xml:space="preserve"> vyzvanie na</w:t>
        </w:r>
        <w:r w:rsidR="003F39CB">
          <w:rPr>
            <w:rFonts w:ascii="Times New Roman" w:hAnsi="Times New Roman"/>
            <w:szCs w:val="18"/>
          </w:rPr>
          <w:t> </w:t>
        </w:r>
        <w:r w:rsidR="00A1451C" w:rsidRPr="00615A94">
          <w:rPr>
            <w:rFonts w:ascii="Times New Roman" w:hAnsi="Times New Roman"/>
            <w:szCs w:val="18"/>
          </w:rPr>
          <w:t>predloženie národného projektu</w:t>
        </w:r>
        <w:r w:rsidR="00A1451C">
          <w:rPr>
            <w:rFonts w:ascii="Times New Roman" w:hAnsi="Times New Roman"/>
            <w:szCs w:val="18"/>
          </w:rPr>
          <w:t xml:space="preserve"> a veľkého projektu</w:t>
        </w:r>
        <w:r w:rsidR="00A1451C" w:rsidRPr="00615A94">
          <w:rPr>
            <w:rFonts w:ascii="Times New Roman" w:hAnsi="Times New Roman"/>
            <w:szCs w:val="18"/>
          </w:rPr>
          <w:t xml:space="preserve">. </w:t>
        </w:r>
        <w:r w:rsidR="003F39CB">
          <w:rPr>
            <w:rFonts w:ascii="Times New Roman" w:hAnsi="Times New Roman"/>
            <w:szCs w:val="18"/>
          </w:rPr>
          <w:t>Pre</w:t>
        </w:r>
        <w:r w:rsidR="003F39CB" w:rsidRPr="00615A94">
          <w:rPr>
            <w:rFonts w:ascii="Times New Roman" w:hAnsi="Times New Roman"/>
            <w:szCs w:val="18"/>
          </w:rPr>
          <w:t xml:space="preserve"> vyzvania na</w:t>
        </w:r>
        <w:r w:rsidR="003F39CB">
          <w:rPr>
            <w:rFonts w:ascii="Times New Roman" w:hAnsi="Times New Roman"/>
            <w:szCs w:val="18"/>
          </w:rPr>
          <w:t> </w:t>
        </w:r>
        <w:r w:rsidR="003F39CB" w:rsidRPr="00615A94">
          <w:rPr>
            <w:rFonts w:ascii="Times New Roman" w:hAnsi="Times New Roman"/>
            <w:szCs w:val="18"/>
          </w:rPr>
          <w:t>projekty, ktoré boli schválené a implementované v</w:t>
        </w:r>
        <w:r w:rsidR="003F39CB">
          <w:rPr>
            <w:rFonts w:ascii="Times New Roman" w:hAnsi="Times New Roman"/>
            <w:szCs w:val="18"/>
          </w:rPr>
          <w:t> </w:t>
        </w:r>
        <w:r w:rsidR="003F39CB" w:rsidRPr="00615A94">
          <w:rPr>
            <w:rFonts w:ascii="Times New Roman" w:hAnsi="Times New Roman"/>
            <w:szCs w:val="18"/>
          </w:rPr>
          <w:t>programovom období 2007 – 2013</w:t>
        </w:r>
        <w:r w:rsidR="003F39CB">
          <w:rPr>
            <w:rFonts w:ascii="Times New Roman" w:hAnsi="Times New Roman"/>
            <w:szCs w:val="18"/>
          </w:rPr>
          <w:t xml:space="preserve"> </w:t>
        </w:r>
        <w:r w:rsidR="003F39CB" w:rsidRPr="00615A94">
          <w:rPr>
            <w:rFonts w:ascii="Times New Roman" w:hAnsi="Times New Roman"/>
            <w:szCs w:val="18"/>
          </w:rPr>
          <w:t>a ktorých implementácia bude pokračovať aj v</w:t>
        </w:r>
        <w:r w:rsidR="003F39CB">
          <w:rPr>
            <w:rFonts w:ascii="Times New Roman" w:hAnsi="Times New Roman"/>
            <w:szCs w:val="18"/>
          </w:rPr>
          <w:t> </w:t>
        </w:r>
        <w:r w:rsidR="003F39CB" w:rsidRPr="00615A94">
          <w:rPr>
            <w:rFonts w:ascii="Times New Roman" w:hAnsi="Times New Roman"/>
            <w:szCs w:val="18"/>
          </w:rPr>
          <w:t xml:space="preserve">programovom období 2014 – 2020 </w:t>
        </w:r>
        <w:r w:rsidR="0087182A">
          <w:rPr>
            <w:rFonts w:ascii="Times New Roman" w:hAnsi="Times New Roman"/>
            <w:szCs w:val="18"/>
          </w:rPr>
          <w:t>(</w:t>
        </w:r>
        <w:r w:rsidR="003F39CB">
          <w:rPr>
            <w:rFonts w:ascii="Times New Roman" w:hAnsi="Times New Roman"/>
            <w:szCs w:val="18"/>
          </w:rPr>
          <w:t>ďalej len „</w:t>
        </w:r>
        <w:proofErr w:type="spellStart"/>
        <w:r w:rsidR="003F39CB" w:rsidRPr="00615A94">
          <w:rPr>
            <w:rFonts w:ascii="Times New Roman" w:hAnsi="Times New Roman"/>
            <w:szCs w:val="18"/>
          </w:rPr>
          <w:t>fázované</w:t>
        </w:r>
        <w:proofErr w:type="spellEnd"/>
        <w:r w:rsidR="003F39CB" w:rsidRPr="00615A94">
          <w:rPr>
            <w:rFonts w:ascii="Times New Roman" w:hAnsi="Times New Roman"/>
            <w:szCs w:val="18"/>
          </w:rPr>
          <w:t xml:space="preserve"> projekty</w:t>
        </w:r>
        <w:r w:rsidR="003F39CB">
          <w:rPr>
            <w:rFonts w:ascii="Times New Roman" w:hAnsi="Times New Roman"/>
            <w:szCs w:val="18"/>
          </w:rPr>
          <w:t>“</w:t>
        </w:r>
        <w:r w:rsidR="0087182A">
          <w:rPr>
            <w:rFonts w:ascii="Times New Roman" w:hAnsi="Times New Roman"/>
            <w:szCs w:val="18"/>
          </w:rPr>
          <w:t>)</w:t>
        </w:r>
        <w:r w:rsidR="003F39CB" w:rsidRPr="00615A94">
          <w:rPr>
            <w:rFonts w:ascii="Times New Roman" w:hAnsi="Times New Roman"/>
            <w:szCs w:val="18"/>
          </w:rPr>
          <w:t xml:space="preserve"> </w:t>
        </w:r>
        <w:r w:rsidR="003F39CB">
          <w:rPr>
            <w:rFonts w:ascii="Times New Roman" w:hAnsi="Times New Roman"/>
            <w:szCs w:val="18"/>
          </w:rPr>
          <w:t>sa Dotazník predkladá iba v časti B</w:t>
        </w:r>
        <w:r w:rsidR="003F39CB" w:rsidRPr="00615A94">
          <w:rPr>
            <w:rFonts w:ascii="Times New Roman" w:hAnsi="Times New Roman"/>
            <w:szCs w:val="18"/>
          </w:rPr>
          <w:t>.</w:t>
        </w:r>
        <w:r w:rsidR="003F39CB">
          <w:rPr>
            <w:rFonts w:ascii="Times New Roman" w:hAnsi="Times New Roman"/>
            <w:szCs w:val="18"/>
          </w:rPr>
          <w:t xml:space="preserve"> </w:t>
        </w:r>
        <w:r w:rsidR="00A1451C">
          <w:rPr>
            <w:rFonts w:ascii="Times New Roman" w:hAnsi="Times New Roman"/>
            <w:szCs w:val="18"/>
          </w:rPr>
          <w:t xml:space="preserve">Dotazník sa nepredkladá </w:t>
        </w:r>
        <w:r w:rsidR="003F39CB">
          <w:rPr>
            <w:rFonts w:ascii="Times New Roman" w:hAnsi="Times New Roman"/>
            <w:szCs w:val="18"/>
          </w:rPr>
          <w:t xml:space="preserve">pre </w:t>
        </w:r>
        <w:r w:rsidR="003F39CB" w:rsidRPr="00615A94">
          <w:rPr>
            <w:rFonts w:ascii="Times New Roman" w:hAnsi="Times New Roman"/>
            <w:szCs w:val="18"/>
          </w:rPr>
          <w:t xml:space="preserve">vyzvania pre projekty technickej </w:t>
        </w:r>
        <w:r w:rsidR="003F39CB">
          <w:rPr>
            <w:rFonts w:ascii="Times New Roman" w:hAnsi="Times New Roman"/>
            <w:szCs w:val="18"/>
          </w:rPr>
          <w:t xml:space="preserve"> </w:t>
        </w:r>
        <w:r w:rsidR="003F39CB" w:rsidRPr="00615A94">
          <w:rPr>
            <w:rFonts w:ascii="Times New Roman" w:hAnsi="Times New Roman"/>
            <w:szCs w:val="18"/>
          </w:rPr>
          <w:t>pomoci</w:t>
        </w:r>
        <w:r w:rsidR="003F39CB">
          <w:rPr>
            <w:rFonts w:ascii="Times New Roman" w:hAnsi="Times New Roman"/>
            <w:szCs w:val="18"/>
          </w:rPr>
          <w:t xml:space="preserve">. </w:t>
        </w:r>
      </w:ins>
    </w:p>
  </w:footnote>
  <w:footnote w:id="3">
    <w:p w14:paraId="719A4052" w14:textId="77777777" w:rsidR="000F23B3" w:rsidRPr="00615A94" w:rsidRDefault="000F23B3" w:rsidP="00615A94">
      <w:pPr>
        <w:pStyle w:val="Default"/>
        <w:jc w:val="both"/>
        <w:rPr>
          <w:del w:id="9" w:author="Autor"/>
          <w:rFonts w:ascii="Times New Roman" w:hAnsi="Times New Roman" w:cs="Times New Roman"/>
          <w:sz w:val="18"/>
          <w:szCs w:val="18"/>
        </w:rPr>
      </w:pPr>
      <w:del w:id="10" w:author="Autor">
        <w:r w:rsidRPr="00615A94">
          <w:rPr>
            <w:rStyle w:val="Odkaznapoznmkupodiarou"/>
            <w:rFonts w:ascii="Times New Roman" w:hAnsi="Times New Roman" w:cs="Times New Roman"/>
            <w:sz w:val="18"/>
            <w:szCs w:val="18"/>
          </w:rPr>
          <w:footnoteRef/>
        </w:r>
        <w:r w:rsidR="00B00905" w:rsidRPr="00615A94">
          <w:rPr>
            <w:rFonts w:ascii="Times New Roman" w:hAnsi="Times New Roman" w:cs="Times New Roman"/>
            <w:sz w:val="18"/>
            <w:szCs w:val="18"/>
          </w:rPr>
          <w:delText xml:space="preserve"> </w:delText>
        </w:r>
        <w:r w:rsidRPr="00615A94">
          <w:rPr>
            <w:rFonts w:ascii="Times New Roman" w:hAnsi="Times New Roman" w:cs="Times New Roman"/>
            <w:sz w:val="18"/>
            <w:szCs w:val="18"/>
          </w:rPr>
          <w:delText>Pod výzvou sa rozumie výzva na predkladanie žiadostí o NFP pre dopytovo-orientované projekty, vrátane výzvy v rámci operačných programov cezhraničnej spolupráce a Programu rozvoja vidieka (s výnimkou MAS), výzva na predkladanie projektových zámerov a vyzvanie na predloženie národn</w:delText>
        </w:r>
        <w:r w:rsidR="00283B51" w:rsidRPr="00615A94">
          <w:rPr>
            <w:rFonts w:ascii="Times New Roman" w:hAnsi="Times New Roman" w:cs="Times New Roman"/>
            <w:sz w:val="18"/>
            <w:szCs w:val="18"/>
          </w:rPr>
          <w:delText>ého</w:delText>
        </w:r>
        <w:r w:rsidRPr="00615A94">
          <w:rPr>
            <w:rFonts w:ascii="Times New Roman" w:hAnsi="Times New Roman" w:cs="Times New Roman"/>
            <w:sz w:val="18"/>
            <w:szCs w:val="18"/>
          </w:rPr>
          <w:delText xml:space="preserve"> projekt</w:delText>
        </w:r>
        <w:r w:rsidR="00283B51" w:rsidRPr="00615A94">
          <w:rPr>
            <w:rFonts w:ascii="Times New Roman" w:hAnsi="Times New Roman" w:cs="Times New Roman"/>
            <w:sz w:val="18"/>
            <w:szCs w:val="18"/>
          </w:rPr>
          <w:delText>u</w:delText>
        </w:r>
        <w:r w:rsidRPr="00615A94">
          <w:rPr>
            <w:rFonts w:ascii="Times New Roman" w:hAnsi="Times New Roman" w:cs="Times New Roman"/>
            <w:sz w:val="18"/>
            <w:szCs w:val="18"/>
          </w:rPr>
          <w:delText xml:space="preserve">. (Nevzťahuje sa na </w:delText>
        </w:r>
        <w:r w:rsidR="00615A94" w:rsidRPr="00615A94">
          <w:rPr>
            <w:rFonts w:ascii="Times New Roman" w:hAnsi="Times New Roman" w:cs="Times New Roman"/>
            <w:sz w:val="18"/>
            <w:szCs w:val="18"/>
          </w:rPr>
          <w:delText>vyzvania na projekty, ktoré boli schválené a implementované v programovom období 2007 – 2013</w:delText>
        </w:r>
        <w:r w:rsidR="00615A94">
          <w:rPr>
            <w:rFonts w:ascii="Times New Roman" w:hAnsi="Times New Roman" w:cs="Times New Roman"/>
            <w:sz w:val="18"/>
            <w:szCs w:val="18"/>
          </w:rPr>
          <w:delText xml:space="preserve"> </w:delText>
        </w:r>
        <w:r w:rsidR="00615A94" w:rsidRPr="00615A94">
          <w:rPr>
            <w:rFonts w:ascii="Times New Roman" w:hAnsi="Times New Roman" w:cs="Times New Roman"/>
            <w:sz w:val="18"/>
            <w:szCs w:val="18"/>
          </w:rPr>
          <w:delText>a ktorých implementácia bude pokračovať aj v</w:delText>
        </w:r>
        <w:r w:rsidR="00615A94">
          <w:rPr>
            <w:rFonts w:ascii="Times New Roman" w:hAnsi="Times New Roman" w:cs="Times New Roman"/>
            <w:sz w:val="18"/>
            <w:szCs w:val="18"/>
          </w:rPr>
          <w:delText> </w:delText>
        </w:r>
        <w:r w:rsidR="00615A94" w:rsidRPr="00615A94">
          <w:rPr>
            <w:rFonts w:ascii="Times New Roman" w:hAnsi="Times New Roman" w:cs="Times New Roman"/>
            <w:sz w:val="18"/>
            <w:szCs w:val="18"/>
          </w:rPr>
          <w:delText xml:space="preserve">programovom období 2014 – 2020 </w:delText>
        </w:r>
        <w:r w:rsidR="00615A94">
          <w:rPr>
            <w:rFonts w:ascii="Times New Roman" w:hAnsi="Times New Roman" w:cs="Times New Roman"/>
            <w:sz w:val="18"/>
            <w:szCs w:val="18"/>
          </w:rPr>
          <w:delText>/ďalej len „</w:delText>
        </w:r>
        <w:r w:rsidRPr="00615A94">
          <w:rPr>
            <w:rFonts w:ascii="Times New Roman" w:hAnsi="Times New Roman" w:cs="Times New Roman"/>
            <w:sz w:val="18"/>
            <w:szCs w:val="18"/>
          </w:rPr>
          <w:delText>fázované projekty</w:delText>
        </w:r>
        <w:r w:rsidR="00615A94">
          <w:rPr>
            <w:rFonts w:ascii="Times New Roman" w:hAnsi="Times New Roman" w:cs="Times New Roman"/>
            <w:sz w:val="18"/>
            <w:szCs w:val="18"/>
          </w:rPr>
          <w:delText>“/</w:delText>
        </w:r>
        <w:r w:rsidR="00770847" w:rsidRPr="00615A94">
          <w:rPr>
            <w:rFonts w:ascii="Times New Roman" w:hAnsi="Times New Roman" w:cs="Times New Roman"/>
            <w:sz w:val="18"/>
            <w:szCs w:val="18"/>
          </w:rPr>
          <w:delText xml:space="preserve"> a vyzvania pre</w:delText>
        </w:r>
        <w:r w:rsidR="00EF5683" w:rsidRPr="00615A94">
          <w:rPr>
            <w:rFonts w:ascii="Times New Roman" w:hAnsi="Times New Roman" w:cs="Times New Roman"/>
            <w:sz w:val="18"/>
            <w:szCs w:val="18"/>
          </w:rPr>
          <w:delText> </w:delText>
        </w:r>
        <w:r w:rsidR="00770847" w:rsidRPr="00615A94">
          <w:rPr>
            <w:rFonts w:ascii="Times New Roman" w:hAnsi="Times New Roman" w:cs="Times New Roman"/>
            <w:sz w:val="18"/>
            <w:szCs w:val="18"/>
          </w:rPr>
          <w:delText>projekty technickej pomoci</w:delText>
        </w:r>
        <w:r w:rsidRPr="00615A94">
          <w:rPr>
            <w:rFonts w:ascii="Times New Roman" w:hAnsi="Times New Roman" w:cs="Times New Roman"/>
            <w:sz w:val="18"/>
            <w:szCs w:val="18"/>
          </w:rPr>
          <w:delText>).</w:delText>
        </w:r>
      </w:del>
    </w:p>
  </w:footnote>
  <w:footnote w:id="4">
    <w:p w14:paraId="49A3592B" w14:textId="77777777" w:rsidR="00B00905" w:rsidRPr="005C3295" w:rsidRDefault="00B00905" w:rsidP="00AF5BD8">
      <w:pPr>
        <w:pStyle w:val="Textpoznmkypodiarou"/>
        <w:jc w:val="both"/>
        <w:rPr>
          <w:del w:id="13" w:author="Autor"/>
          <w:rFonts w:ascii="Times New Roman" w:hAnsi="Times New Roman"/>
          <w:szCs w:val="18"/>
        </w:rPr>
      </w:pPr>
      <w:del w:id="14" w:author="Autor">
        <w:r w:rsidRPr="005C3295">
          <w:rPr>
            <w:rStyle w:val="Odkaznapoznmkupodiarou"/>
            <w:rFonts w:ascii="Times New Roman" w:hAnsi="Times New Roman"/>
            <w:szCs w:val="18"/>
          </w:rPr>
          <w:footnoteRef/>
        </w:r>
        <w:r w:rsidRPr="005C3295">
          <w:rPr>
            <w:rFonts w:ascii="Times New Roman" w:hAnsi="Times New Roman"/>
            <w:szCs w:val="18"/>
          </w:rPr>
          <w:delText xml:space="preserve"> Pracovná komisia pre koordináciu a zabezpečenie synergických účinkov medzi EŠIF a ostatnými nástrojmi podpory EÚ a</w:delText>
        </w:r>
        <w:r w:rsidR="00B44899" w:rsidRPr="005C3295">
          <w:rPr>
            <w:rFonts w:ascii="Times New Roman" w:hAnsi="Times New Roman"/>
            <w:szCs w:val="18"/>
          </w:rPr>
          <w:delText> </w:delText>
        </w:r>
        <w:r w:rsidRPr="005C3295">
          <w:rPr>
            <w:rFonts w:ascii="Times New Roman" w:hAnsi="Times New Roman"/>
            <w:szCs w:val="18"/>
          </w:rPr>
          <w:delText>SR</w:delText>
        </w:r>
        <w:r w:rsidR="00B44899" w:rsidRPr="005C3295">
          <w:rPr>
            <w:rFonts w:ascii="Times New Roman" w:hAnsi="Times New Roman"/>
            <w:szCs w:val="18"/>
          </w:rPr>
          <w:delText>.</w:delText>
        </w:r>
        <w:r w:rsidR="008739EF">
          <w:rPr>
            <w:rFonts w:ascii="Times New Roman" w:hAnsi="Times New Roman"/>
            <w:szCs w:val="18"/>
          </w:rPr>
          <w:delText xml:space="preserve"> Uvedie sa dátum vydania stanoviska Pracovnej komisie.</w:delText>
        </w:r>
      </w:del>
    </w:p>
  </w:footnote>
  <w:footnote w:id="5">
    <w:p w14:paraId="6D3416A8" w14:textId="443D1EAD" w:rsidR="008E362F" w:rsidRPr="00924EF0" w:rsidRDefault="008E362F" w:rsidP="00AF5BD8">
      <w:pPr>
        <w:pStyle w:val="Textpoznmkypodiarou"/>
        <w:jc w:val="both"/>
        <w:rPr>
          <w:rFonts w:ascii="Times New Roman" w:hAnsi="Times New Roman"/>
        </w:rPr>
      </w:pPr>
      <w:r w:rsidRPr="00924EF0">
        <w:rPr>
          <w:rStyle w:val="Odkaznapoznmkupodiarou"/>
          <w:rFonts w:ascii="Times New Roman" w:hAnsi="Times New Roman"/>
        </w:rPr>
        <w:footnoteRef/>
      </w:r>
      <w:r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 xml:space="preserve">Platnosť je záväzná pre všetky výzvy </w:t>
      </w:r>
      <w:r w:rsidR="009F63AD" w:rsidRPr="00924EF0">
        <w:rPr>
          <w:rFonts w:ascii="Times New Roman" w:hAnsi="Times New Roman"/>
        </w:rPr>
        <w:t>v </w:t>
      </w:r>
      <w:del w:id="22" w:author="Autor">
        <w:r w:rsidR="009F63AD">
          <w:rPr>
            <w:rFonts w:ascii="Times New Roman" w:hAnsi="Times New Roman"/>
            <w:szCs w:val="18"/>
          </w:rPr>
          <w:delText>pláne vyhlasovania výziev a vyzvaní</w:delText>
        </w:r>
      </w:del>
      <w:ins w:id="23" w:author="Autor">
        <w:r w:rsidR="00D65B97">
          <w:rPr>
            <w:rFonts w:ascii="Times New Roman" w:hAnsi="Times New Roman"/>
          </w:rPr>
          <w:t>HVVV</w:t>
        </w:r>
      </w:ins>
      <w:r w:rsidR="009F63AD" w:rsidRPr="00924EF0">
        <w:rPr>
          <w:rFonts w:ascii="Times New Roman" w:hAnsi="Times New Roman"/>
        </w:rPr>
        <w:t>,</w:t>
      </w:r>
      <w:r w:rsidRPr="00924EF0">
        <w:rPr>
          <w:rFonts w:ascii="Times New Roman" w:hAnsi="Times New Roman"/>
        </w:rPr>
        <w:t xml:space="preserve"> schválenom na zasadnutí Pracovnej komisie</w:t>
      </w:r>
      <w:r w:rsidR="00D54874" w:rsidRPr="00924EF0">
        <w:rPr>
          <w:rFonts w:ascii="Times New Roman" w:hAnsi="Times New Roman"/>
        </w:rPr>
        <w:t xml:space="preserve"> pre koordináciu a zabezpečenie synergických účinkov medzi EŠIF a ostatnými nástrojmi podpory EÚ a SR</w:t>
      </w:r>
      <w:r w:rsidRPr="00924EF0">
        <w:rPr>
          <w:rFonts w:ascii="Times New Roman" w:hAnsi="Times New Roman"/>
        </w:rPr>
        <w:t>, príp. formou per</w:t>
      </w:r>
      <w:r w:rsidR="00EF5683" w:rsidRPr="00924EF0">
        <w:rPr>
          <w:rFonts w:ascii="Times New Roman" w:hAnsi="Times New Roman"/>
        </w:rPr>
        <w:t> </w:t>
      </w:r>
      <w:proofErr w:type="spellStart"/>
      <w:r w:rsidRPr="00924EF0">
        <w:rPr>
          <w:rFonts w:ascii="Times New Roman" w:hAnsi="Times New Roman"/>
        </w:rPr>
        <w:t>rollam</w:t>
      </w:r>
      <w:proofErr w:type="spellEnd"/>
      <w:r w:rsidR="007F7B6B" w:rsidRPr="00924EF0">
        <w:rPr>
          <w:rFonts w:ascii="Times New Roman" w:hAnsi="Times New Roman"/>
        </w:rPr>
        <w:t>.</w:t>
      </w:r>
      <w:r w:rsidR="00E079E2" w:rsidRPr="00924EF0">
        <w:rPr>
          <w:rFonts w:ascii="Times New Roman" w:hAnsi="Times New Roman"/>
        </w:rPr>
        <w:t xml:space="preserve"> </w:t>
      </w:r>
      <w:r w:rsidR="007F70A6" w:rsidRPr="00924EF0">
        <w:rPr>
          <w:rFonts w:ascii="Times New Roman" w:hAnsi="Times New Roman"/>
        </w:rPr>
        <w:t>(</w:t>
      </w:r>
      <w:r w:rsidR="007F7B6B" w:rsidRPr="00924EF0">
        <w:rPr>
          <w:rFonts w:ascii="Times New Roman" w:hAnsi="Times New Roman"/>
        </w:rPr>
        <w:t>Nevzťahuje sa na</w:t>
      </w:r>
      <w:del w:id="24" w:author="Autor">
        <w:r w:rsidR="007F7B6B">
          <w:rPr>
            <w:rFonts w:ascii="Times New Roman" w:hAnsi="Times New Roman"/>
            <w:szCs w:val="18"/>
          </w:rPr>
          <w:delText xml:space="preserve"> </w:delText>
        </w:r>
      </w:del>
      <w:ins w:id="25" w:author="Autor">
        <w:r w:rsidR="0087182A">
          <w:rPr>
            <w:rFonts w:ascii="Times New Roman" w:hAnsi="Times New Roman"/>
          </w:rPr>
          <w:t> </w:t>
        </w:r>
      </w:ins>
      <w:r w:rsidR="00E079E2" w:rsidRPr="00924EF0">
        <w:rPr>
          <w:rFonts w:ascii="Times New Roman" w:hAnsi="Times New Roman"/>
        </w:rPr>
        <w:t>vyzvan</w:t>
      </w:r>
      <w:r w:rsidR="007F7B6B" w:rsidRPr="00924EF0">
        <w:rPr>
          <w:rFonts w:ascii="Times New Roman" w:hAnsi="Times New Roman"/>
        </w:rPr>
        <w:t>ia</w:t>
      </w:r>
      <w:r w:rsidR="00E079E2" w:rsidRPr="00924EF0">
        <w:rPr>
          <w:rFonts w:ascii="Times New Roman" w:hAnsi="Times New Roman"/>
        </w:rPr>
        <w:t xml:space="preserve"> pre projekty technickej pomoci</w:t>
      </w:r>
      <w:r w:rsidR="007F7B6B" w:rsidRPr="00924EF0">
        <w:rPr>
          <w:rFonts w:ascii="Times New Roman" w:hAnsi="Times New Roman"/>
        </w:rPr>
        <w:t xml:space="preserve"> a </w:t>
      </w:r>
      <w:proofErr w:type="spellStart"/>
      <w:r w:rsidR="007F7B6B" w:rsidRPr="00924EF0">
        <w:rPr>
          <w:rFonts w:ascii="Times New Roman" w:hAnsi="Times New Roman"/>
        </w:rPr>
        <w:t>fázované</w:t>
      </w:r>
      <w:proofErr w:type="spellEnd"/>
      <w:r w:rsidR="007F7B6B" w:rsidRPr="00924EF0">
        <w:rPr>
          <w:rFonts w:ascii="Times New Roman" w:hAnsi="Times New Roman"/>
        </w:rPr>
        <w:t xml:space="preserve"> projekty).</w:t>
      </w:r>
    </w:p>
  </w:footnote>
  <w:footnote w:id="6">
    <w:p w14:paraId="4F7129E0" w14:textId="5227D15D" w:rsidR="009C4EEB" w:rsidRPr="00924EF0" w:rsidRDefault="009C4EEB" w:rsidP="00AF5BD8">
      <w:pPr>
        <w:pStyle w:val="Textpoznmkypodiarou"/>
        <w:jc w:val="both"/>
        <w:rPr>
          <w:rFonts w:ascii="Times New Roman" w:hAnsi="Times New Roman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>Za každú synergickú výzvu RO vyplní samostatnú tabuľku.</w:t>
      </w:r>
      <w:r w:rsidR="00362823" w:rsidRPr="00924EF0">
        <w:rPr>
          <w:rFonts w:ascii="Times New Roman" w:hAnsi="Times New Roman"/>
        </w:rPr>
        <w:t xml:space="preserve"> RO uvádza identifikované synergie v súlade s informáciami uvedenými v časti 4. výzvy/vyzvania a v súlade s platným </w:t>
      </w:r>
      <w:del w:id="28" w:author="Autor">
        <w:r w:rsidR="009F63AD">
          <w:rPr>
            <w:rFonts w:ascii="Times New Roman" w:hAnsi="Times New Roman"/>
            <w:szCs w:val="18"/>
          </w:rPr>
          <w:delText>plánom vyhlasovania výziev a vyzvaní</w:delText>
        </w:r>
      </w:del>
      <w:ins w:id="29" w:author="Autor">
        <w:r w:rsidR="00D65B97">
          <w:rPr>
            <w:rFonts w:ascii="Times New Roman" w:hAnsi="Times New Roman"/>
          </w:rPr>
          <w:t>HVVV</w:t>
        </w:r>
      </w:ins>
      <w:r w:rsidR="00362823" w:rsidRPr="00924EF0">
        <w:rPr>
          <w:rFonts w:ascii="Times New Roman" w:hAnsi="Times New Roman"/>
        </w:rPr>
        <w:t>, ktorý bol schválený</w:t>
      </w:r>
      <w:r w:rsidR="00EF5683" w:rsidRPr="00924EF0">
        <w:rPr>
          <w:rFonts w:ascii="Times New Roman" w:hAnsi="Times New Roman"/>
        </w:rPr>
        <w:t xml:space="preserve"> </w:t>
      </w:r>
      <w:r w:rsidR="00362823" w:rsidRPr="00924EF0">
        <w:rPr>
          <w:rFonts w:ascii="Times New Roman" w:hAnsi="Times New Roman"/>
        </w:rPr>
        <w:t>Pracovnou komisiou pre koordináciu a zabezpečenie synergických účinkov medzi EŠIF a ostatnými nástrojmi podpory EÚ a SR.</w:t>
      </w:r>
      <w:r w:rsidR="007F70A6" w:rsidRPr="00924EF0">
        <w:rPr>
          <w:rFonts w:ascii="Times New Roman" w:hAnsi="Times New Roman"/>
        </w:rPr>
        <w:t xml:space="preserve"> Všetky vyššie uvedené dokumenty musia byť v súlade.</w:t>
      </w:r>
    </w:p>
  </w:footnote>
  <w:footnote w:id="7">
    <w:p w14:paraId="6BA70EC7" w14:textId="693CD127" w:rsidR="00B44899" w:rsidRPr="00924EF0" w:rsidRDefault="00B44899" w:rsidP="00AF5BD8">
      <w:pPr>
        <w:pStyle w:val="Textpoznmkypodiarou"/>
        <w:jc w:val="both"/>
        <w:rPr>
          <w:rFonts w:ascii="Times New Roman" w:hAnsi="Times New Roman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>Výzva s identifikovanými synergickými účinkami.</w:t>
      </w:r>
    </w:p>
  </w:footnote>
  <w:footnote w:id="8">
    <w:p w14:paraId="5D94A3A3" w14:textId="5D30AA05" w:rsidR="000B4104" w:rsidRPr="00924EF0" w:rsidRDefault="000B4104" w:rsidP="00E761A9">
      <w:pPr>
        <w:pStyle w:val="Textpoznmkypodiarou"/>
        <w:jc w:val="both"/>
        <w:rPr>
          <w:rFonts w:ascii="Times New Roman" w:hAnsi="Times New Roman"/>
        </w:rPr>
      </w:pPr>
      <w:r>
        <w:rPr>
          <w:rStyle w:val="Odkaznapoznmkupodiarou"/>
        </w:rPr>
        <w:footnoteRef/>
      </w:r>
      <w:r w:rsidRPr="00924EF0">
        <w:t xml:space="preserve"> </w:t>
      </w:r>
      <w:r w:rsidRPr="00924EF0">
        <w:rPr>
          <w:rFonts w:ascii="Times New Roman" w:hAnsi="Times New Roman"/>
        </w:rPr>
        <w:t xml:space="preserve">RO uvedie informácie pre všetky relevantné oblasti vrátane ich popisu a zdôvodnenia. Minimálne jedna vecná oblasť  mimo zosúladenia </w:t>
      </w:r>
      <w:r w:rsidR="00C532DF" w:rsidRPr="00924EF0">
        <w:rPr>
          <w:rFonts w:ascii="Times New Roman" w:hAnsi="Times New Roman"/>
        </w:rPr>
        <w:t xml:space="preserve">termínov </w:t>
      </w:r>
      <w:r w:rsidRPr="00924EF0">
        <w:rPr>
          <w:rFonts w:ascii="Times New Roman" w:hAnsi="Times New Roman"/>
        </w:rPr>
        <w:t>vyhlásenia výziev musí byť identifikovaná ako synergická, t.</w:t>
      </w:r>
      <w:r w:rsidR="00EF5683"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>j. body b) - e).</w:t>
      </w:r>
    </w:p>
  </w:footnote>
  <w:footnote w:id="9">
    <w:p w14:paraId="34912E14" w14:textId="77777777" w:rsidR="00362823" w:rsidRPr="00E761A9" w:rsidRDefault="000B4104" w:rsidP="00362823">
      <w:pPr>
        <w:pStyle w:val="Textpoznmkypodiarou"/>
        <w:jc w:val="both"/>
        <w:rPr>
          <w:del w:id="38" w:author="Autor"/>
          <w:rFonts w:ascii="Times New Roman" w:hAnsi="Times New Roman"/>
        </w:rPr>
      </w:pPr>
      <w:del w:id="39" w:author="Autor">
        <w:r w:rsidRPr="00E761A9">
          <w:rPr>
            <w:rStyle w:val="Odkaznapoznmkupodiarou"/>
          </w:rPr>
          <w:footnoteRef/>
        </w:r>
        <w:r w:rsidRPr="00E761A9">
          <w:delText xml:space="preserve"> </w:delText>
        </w:r>
        <w:r w:rsidR="00362823" w:rsidRPr="00E761A9">
          <w:rPr>
            <w:rFonts w:ascii="Times New Roman" w:hAnsi="Times New Roman"/>
          </w:rPr>
          <w:delText>RO uvedie spôsob následného zabezpečenia identifikovaných synergií v predmetných oblastiach, t.</w:delText>
        </w:r>
        <w:r w:rsidR="00EF5683">
          <w:rPr>
            <w:rFonts w:ascii="Times New Roman" w:hAnsi="Times New Roman"/>
          </w:rPr>
          <w:delText xml:space="preserve"> </w:delText>
        </w:r>
        <w:r w:rsidR="00362823" w:rsidRPr="00E761A9">
          <w:rPr>
            <w:rFonts w:ascii="Times New Roman" w:hAnsi="Times New Roman"/>
          </w:rPr>
          <w:delText>j. postup RO po</w:delText>
        </w:r>
        <w:r w:rsidR="00EF5683">
          <w:rPr>
            <w:rFonts w:ascii="Times New Roman" w:hAnsi="Times New Roman"/>
          </w:rPr>
          <w:delText> </w:delText>
        </w:r>
        <w:r w:rsidR="00362823" w:rsidRPr="00E761A9">
          <w:rPr>
            <w:rFonts w:ascii="Times New Roman" w:hAnsi="Times New Roman"/>
          </w:rPr>
          <w:delText>vyplnení dotazníka a pred/po vyhlásení svojej výzvy a postup spolupráce s inštitúciou zodpovednou za vyhlásenie synergickej výzvy</w:delText>
        </w:r>
        <w:r w:rsidR="00185F5F">
          <w:rPr>
            <w:rFonts w:ascii="Times New Roman" w:hAnsi="Times New Roman"/>
          </w:rPr>
          <w:delText>, v prípade, že charakter synergie si spoluprácu vyžaduje</w:delText>
        </w:r>
        <w:r w:rsidR="00362823" w:rsidRPr="00E761A9">
          <w:rPr>
            <w:rFonts w:ascii="Times New Roman" w:hAnsi="Times New Roman"/>
          </w:rPr>
          <w:delText>.</w:delText>
        </w:r>
      </w:del>
    </w:p>
    <w:p w14:paraId="40A187B0" w14:textId="77777777" w:rsidR="000B4104" w:rsidRPr="00E761A9" w:rsidRDefault="000B4104">
      <w:pPr>
        <w:pStyle w:val="Textpoznmkypodiarou"/>
        <w:rPr>
          <w:del w:id="40" w:author="Autor"/>
        </w:rPr>
      </w:pPr>
    </w:p>
  </w:footnote>
  <w:footnote w:id="10">
    <w:p w14:paraId="270DB851" w14:textId="77777777" w:rsidR="00557DD9" w:rsidRPr="005C3295" w:rsidRDefault="00557DD9" w:rsidP="00213E75">
      <w:pPr>
        <w:pStyle w:val="Textpoznmkypodiarou"/>
        <w:jc w:val="both"/>
        <w:rPr>
          <w:del w:id="101" w:author="Autor"/>
          <w:rFonts w:ascii="Times New Roman" w:hAnsi="Times New Roman"/>
        </w:rPr>
      </w:pPr>
      <w:del w:id="102" w:author="Autor">
        <w:r w:rsidRPr="005C3295">
          <w:rPr>
            <w:rStyle w:val="Odkaznapoznmkupodiarou"/>
            <w:rFonts w:ascii="Times New Roman" w:hAnsi="Times New Roman"/>
          </w:rPr>
          <w:footnoteRef/>
        </w:r>
        <w:r w:rsidRPr="00E761A9">
          <w:rPr>
            <w:rFonts w:ascii="Times New Roman" w:hAnsi="Times New Roman"/>
          </w:rPr>
          <w:delText xml:space="preserve"> </w:delText>
        </w:r>
        <w:r w:rsidRPr="005C3295">
          <w:rPr>
            <w:rFonts w:ascii="Times New Roman" w:hAnsi="Times New Roman"/>
          </w:rPr>
          <w:delText>Pod výzvou sa</w:delText>
        </w:r>
        <w:r w:rsidR="001D13BC" w:rsidRPr="005C3295">
          <w:rPr>
            <w:rFonts w:ascii="Times New Roman" w:hAnsi="Times New Roman"/>
          </w:rPr>
          <w:delText xml:space="preserve"> v tejto časti</w:delText>
        </w:r>
        <w:r w:rsidRPr="005C3295">
          <w:rPr>
            <w:rFonts w:ascii="Times New Roman" w:hAnsi="Times New Roman"/>
          </w:rPr>
          <w:delText xml:space="preserve"> rozumie výzva na predkladanie žiadostí o NFP pre dopytovo-orientované projekty vrátane výzvy v rámci operačných programov cezhraničnej spolupráce a Programu rozvoja vidieka</w:delText>
        </w:r>
        <w:r w:rsidR="00213E75">
          <w:rPr>
            <w:rFonts w:ascii="Times New Roman" w:hAnsi="Times New Roman"/>
          </w:rPr>
          <w:delText xml:space="preserve"> (s výnimkou MAS)</w:delText>
        </w:r>
        <w:r w:rsidRPr="005C3295">
          <w:rPr>
            <w:rFonts w:ascii="Times New Roman" w:hAnsi="Times New Roman"/>
          </w:rPr>
          <w:delText>, výzva na</w:delText>
        </w:r>
        <w:r w:rsidR="00EF5683">
          <w:rPr>
            <w:rFonts w:ascii="Times New Roman" w:hAnsi="Times New Roman"/>
          </w:rPr>
          <w:delText> </w:delText>
        </w:r>
        <w:r w:rsidRPr="005C3295">
          <w:rPr>
            <w:rFonts w:ascii="Times New Roman" w:hAnsi="Times New Roman"/>
          </w:rPr>
          <w:delText>predkladanie projektových zámerov, vyzvanie na predloženie národn</w:delText>
        </w:r>
        <w:r w:rsidR="000527EE">
          <w:rPr>
            <w:rFonts w:ascii="Times New Roman" w:hAnsi="Times New Roman"/>
          </w:rPr>
          <w:delText>ého</w:delText>
        </w:r>
        <w:r w:rsidRPr="005C3295">
          <w:rPr>
            <w:rFonts w:ascii="Times New Roman" w:hAnsi="Times New Roman"/>
          </w:rPr>
          <w:delText xml:space="preserve"> projekt</w:delText>
        </w:r>
        <w:r w:rsidR="000527EE">
          <w:rPr>
            <w:rFonts w:ascii="Times New Roman" w:hAnsi="Times New Roman"/>
          </w:rPr>
          <w:delText>u</w:delText>
        </w:r>
        <w:r w:rsidRPr="005C3295">
          <w:rPr>
            <w:rFonts w:ascii="Times New Roman" w:hAnsi="Times New Roman"/>
          </w:rPr>
          <w:delText>, vyzvanie na predloženie veľkých projektov</w:delText>
        </w:r>
        <w:r w:rsidR="00213E75">
          <w:rPr>
            <w:rFonts w:ascii="Times New Roman" w:hAnsi="Times New Roman"/>
          </w:rPr>
          <w:delText xml:space="preserve"> a fázované projekty</w:delText>
        </w:r>
        <w:r w:rsidR="00770847" w:rsidRPr="005C3295">
          <w:rPr>
            <w:rFonts w:ascii="Times New Roman" w:hAnsi="Times New Roman"/>
          </w:rPr>
          <w:delText>.</w:delText>
        </w:r>
        <w:r w:rsidRPr="005C3295">
          <w:rPr>
            <w:rFonts w:ascii="Times New Roman" w:hAnsi="Times New Roman"/>
          </w:rPr>
          <w:delText xml:space="preserve"> </w:delText>
        </w:r>
        <w:r w:rsidR="00213E75">
          <w:rPr>
            <w:rFonts w:ascii="Times New Roman" w:hAnsi="Times New Roman"/>
          </w:rPr>
          <w:delText>(</w:delText>
        </w:r>
        <w:r w:rsidR="00213E75">
          <w:rPr>
            <w:rFonts w:ascii="Times New Roman" w:hAnsi="Times New Roman"/>
            <w:szCs w:val="18"/>
          </w:rPr>
          <w:delText xml:space="preserve">Nevzťahuje sa na </w:delText>
        </w:r>
        <w:r w:rsidR="00213E75" w:rsidRPr="005C3295">
          <w:rPr>
            <w:rFonts w:ascii="Times New Roman" w:hAnsi="Times New Roman"/>
            <w:szCs w:val="18"/>
          </w:rPr>
          <w:delText>vyzvan</w:delText>
        </w:r>
        <w:r w:rsidR="00213E75">
          <w:rPr>
            <w:rFonts w:ascii="Times New Roman" w:hAnsi="Times New Roman"/>
            <w:szCs w:val="18"/>
          </w:rPr>
          <w:delText>ia</w:delText>
        </w:r>
        <w:r w:rsidR="00213E75" w:rsidRPr="005C3295">
          <w:rPr>
            <w:rFonts w:ascii="Times New Roman" w:hAnsi="Times New Roman"/>
            <w:szCs w:val="18"/>
          </w:rPr>
          <w:delText xml:space="preserve"> pre projekty technickej pomoci</w:delText>
        </w:r>
        <w:r w:rsidR="00213E75">
          <w:rPr>
            <w:rFonts w:ascii="Times New Roman" w:hAnsi="Times New Roman"/>
            <w:szCs w:val="18"/>
          </w:rPr>
          <w:delText>).</w:delText>
        </w:r>
      </w:del>
    </w:p>
  </w:footnote>
  <w:footnote w:id="11">
    <w:p w14:paraId="5464B7E4" w14:textId="77777777" w:rsidR="005E6D93" w:rsidRPr="005C3295" w:rsidRDefault="005E6D93" w:rsidP="00A41D8A">
      <w:pPr>
        <w:pStyle w:val="Textpoznmkypodiarou"/>
        <w:jc w:val="both"/>
        <w:rPr>
          <w:del w:id="111" w:author="Autor"/>
          <w:rFonts w:ascii="Times New Roman" w:hAnsi="Times New Roman"/>
        </w:rPr>
      </w:pPr>
      <w:del w:id="112" w:author="Autor">
        <w:r w:rsidRPr="005C3295">
          <w:rPr>
            <w:rStyle w:val="Odkaznapoznmkupodiarou"/>
            <w:rFonts w:ascii="Times New Roman" w:hAnsi="Times New Roman"/>
          </w:rPr>
          <w:footnoteRef/>
        </w:r>
        <w:r w:rsidRPr="005C3295">
          <w:rPr>
            <w:rFonts w:ascii="Times New Roman" w:hAnsi="Times New Roman"/>
          </w:rPr>
          <w:delText xml:space="preserve"> Poznámka sa povinne vypĺňa v prípade, ak v niektorej z odpovedí je odpoveď „N/A“.</w:delText>
        </w:r>
      </w:del>
    </w:p>
  </w:footnote>
  <w:footnote w:id="12">
    <w:p w14:paraId="36EF9612" w14:textId="77777777" w:rsidR="00060C11" w:rsidRPr="005C3295" w:rsidRDefault="00060C11" w:rsidP="00060C11">
      <w:pPr>
        <w:pStyle w:val="Textpoznmkypodiarou"/>
        <w:jc w:val="both"/>
        <w:rPr>
          <w:del w:id="116" w:author="Autor"/>
          <w:rFonts w:ascii="Times New Roman" w:hAnsi="Times New Roman"/>
        </w:rPr>
      </w:pPr>
      <w:del w:id="117" w:author="Autor">
        <w:r w:rsidRPr="005C3295">
          <w:rPr>
            <w:rStyle w:val="Odkaznapoznmkupodiarou"/>
            <w:rFonts w:ascii="Times New Roman" w:hAnsi="Times New Roman"/>
          </w:rPr>
          <w:footnoteRef/>
        </w:r>
        <w:r w:rsidRPr="005C3295">
          <w:rPr>
            <w:rFonts w:ascii="Times New Roman" w:hAnsi="Times New Roman"/>
          </w:rPr>
          <w:delText xml:space="preserve"> Uvedené sa neuplatňuje na vyzvania.</w:delText>
        </w:r>
      </w:del>
    </w:p>
  </w:footnote>
  <w:footnote w:id="13">
    <w:p w14:paraId="205D0E20" w14:textId="77777777" w:rsidR="00060C11" w:rsidRPr="005C3295" w:rsidRDefault="00060C11" w:rsidP="00060C11">
      <w:pPr>
        <w:pStyle w:val="Textpoznmkypodiarou"/>
        <w:jc w:val="both"/>
        <w:rPr>
          <w:del w:id="126" w:author="Autor"/>
          <w:rFonts w:ascii="Times New Roman" w:hAnsi="Times New Roman"/>
        </w:rPr>
      </w:pPr>
      <w:del w:id="127" w:author="Autor">
        <w:r w:rsidRPr="005C3295">
          <w:rPr>
            <w:rStyle w:val="Odkaznapoznmkupodiarou"/>
            <w:rFonts w:ascii="Times New Roman" w:hAnsi="Times New Roman"/>
          </w:rPr>
          <w:footnoteRef/>
        </w:r>
        <w:r w:rsidRPr="005C3295">
          <w:rPr>
            <w:rFonts w:ascii="Times New Roman" w:hAnsi="Times New Roman"/>
          </w:rPr>
          <w:delText xml:space="preserve"> Priebežná spolupráca s gestormi HP UR a HP RMŽaND v súlade s kapitolou 3.1 ods. 9 Systému riadenia EŠIF.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2B39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219FF683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C878F"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customXmlDelRangeStart w:id="15" w:author="Autor"/>
  <w:sdt>
    <w:sdtPr>
      <w:rPr>
        <w:rFonts w:ascii="Times New Roman" w:hAnsi="Times New Roman"/>
        <w:sz w:val="24"/>
        <w:lang w:eastAsia="sk-SK"/>
      </w:rPr>
      <w:id w:val="-447927371"/>
      <w:placeholder>
        <w:docPart w:val="56DC184BE03F4F6DAEA971F06A1D3492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5"/>
      <w:p w14:paraId="08BDC124" w14:textId="77777777" w:rsidR="00F27BF0" w:rsidRDefault="00CB16FE" w:rsidP="008D2A47">
        <w:pPr>
          <w:tabs>
            <w:tab w:val="center" w:pos="4536"/>
            <w:tab w:val="right" w:pos="9072"/>
          </w:tabs>
          <w:jc w:val="right"/>
          <w:rPr>
            <w:del w:id="16" w:author="Autor"/>
            <w:rFonts w:ascii="Times New Roman" w:hAnsi="Times New Roman"/>
            <w:sz w:val="24"/>
            <w:lang w:eastAsia="sk-SK"/>
          </w:rPr>
        </w:pPr>
        <w:del w:id="17" w:author="Autor">
          <w:r>
            <w:rPr>
              <w:rFonts w:ascii="Times New Roman" w:hAnsi="Times New Roman"/>
              <w:sz w:val="24"/>
              <w:lang w:eastAsia="sk-SK"/>
            </w:rPr>
            <w:delText>31.10.2020</w:delText>
          </w:r>
        </w:del>
      </w:p>
      <w:customXmlDelRangeStart w:id="18" w:author="Autor"/>
    </w:sdtContent>
  </w:sdt>
  <w:customXmlDelRangeEnd w:id="18"/>
  <w:p w14:paraId="10C0BA0A" w14:textId="7827BEDB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8DE1" w14:textId="07C30654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317A3C3F" w14:textId="07B8732F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noProof/>
        <w:sz w:val="24"/>
        <w:lang w:eastAsia="sk-SK"/>
        <w:rPrChange w:id="20" w:author="Autor">
          <w:rPr>
            <w:rFonts w:ascii="Times New Roman" w:hAnsi="Times New Roman"/>
            <w:noProof/>
            <w:sz w:val="24"/>
            <w:lang w:eastAsia="sk-SK"/>
          </w:rPr>
        </w:rPrChange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2DFE3"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924EF0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</w:rPr>
        </w:pPr>
        <w:r w:rsidRPr="00924EF0">
          <w:rPr>
            <w:rFonts w:ascii="Times New Roman" w:hAnsi="Times New Roman"/>
            <w:sz w:val="24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1093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63447F6A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F1734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55D8DF32" w14:textId="38E92ECE" w:rsidR="008D2A47" w:rsidRPr="00924EF0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</w:rPr>
        </w:pPr>
        <w:r w:rsidRPr="00924EF0">
          <w:rPr>
            <w:rFonts w:ascii="Times New Roman" w:hAnsi="Times New Roman"/>
            <w:sz w:val="24"/>
          </w:rPr>
          <w:t xml:space="preserve">     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A6006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5FA2687F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1D503A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924EF0" w:rsidRDefault="00422105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sdt>
      <w:sdtPr>
        <w:rPr>
          <w:rFonts w:ascii="Times New Roman" w:hAnsi="Times New Roman"/>
          <w:sz w:val="24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 w:rsidRPr="00924EF0">
          <w:rPr>
            <w:rFonts w:ascii="Times New Roman" w:hAnsi="Times New Roman"/>
            <w:sz w:val="24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 w15:restartNumberingAfterBreak="0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 w15:restartNumberingAfterBreak="0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 w15:restartNumberingAfterBreak="0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 w15:restartNumberingAfterBreak="0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 w15:restartNumberingAfterBreak="0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 w15:restartNumberingAfterBreak="0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0C5A"/>
    <w:rsid w:val="00044363"/>
    <w:rsid w:val="000506DE"/>
    <w:rsid w:val="000527EE"/>
    <w:rsid w:val="000538ED"/>
    <w:rsid w:val="000538F0"/>
    <w:rsid w:val="00055190"/>
    <w:rsid w:val="000559FA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308CA"/>
    <w:rsid w:val="001424B7"/>
    <w:rsid w:val="00144083"/>
    <w:rsid w:val="001459F6"/>
    <w:rsid w:val="00151B79"/>
    <w:rsid w:val="00153385"/>
    <w:rsid w:val="00153F53"/>
    <w:rsid w:val="00155462"/>
    <w:rsid w:val="0016601E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22E7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458B9"/>
    <w:rsid w:val="00256CE9"/>
    <w:rsid w:val="002572E7"/>
    <w:rsid w:val="00263B85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D6BF8"/>
    <w:rsid w:val="003E2C1E"/>
    <w:rsid w:val="003F39CB"/>
    <w:rsid w:val="003F4461"/>
    <w:rsid w:val="00400290"/>
    <w:rsid w:val="0040070F"/>
    <w:rsid w:val="00406A08"/>
    <w:rsid w:val="00413815"/>
    <w:rsid w:val="004155AA"/>
    <w:rsid w:val="00422105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42D01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65CE"/>
    <w:rsid w:val="005D751C"/>
    <w:rsid w:val="005E2096"/>
    <w:rsid w:val="005E3046"/>
    <w:rsid w:val="005E4B50"/>
    <w:rsid w:val="005E6D93"/>
    <w:rsid w:val="005E72FB"/>
    <w:rsid w:val="005F29D5"/>
    <w:rsid w:val="006006DD"/>
    <w:rsid w:val="0060435A"/>
    <w:rsid w:val="00604D8C"/>
    <w:rsid w:val="00607BCD"/>
    <w:rsid w:val="00614E4C"/>
    <w:rsid w:val="00615A94"/>
    <w:rsid w:val="00615E3A"/>
    <w:rsid w:val="00616747"/>
    <w:rsid w:val="00620178"/>
    <w:rsid w:val="00625452"/>
    <w:rsid w:val="0063105F"/>
    <w:rsid w:val="00641B7A"/>
    <w:rsid w:val="00642078"/>
    <w:rsid w:val="00642895"/>
    <w:rsid w:val="00654AC2"/>
    <w:rsid w:val="0066108A"/>
    <w:rsid w:val="00663930"/>
    <w:rsid w:val="00663EDF"/>
    <w:rsid w:val="00664BE9"/>
    <w:rsid w:val="006716DB"/>
    <w:rsid w:val="006771B8"/>
    <w:rsid w:val="00677F2E"/>
    <w:rsid w:val="00680F73"/>
    <w:rsid w:val="006822CF"/>
    <w:rsid w:val="006824E8"/>
    <w:rsid w:val="00683932"/>
    <w:rsid w:val="00683E59"/>
    <w:rsid w:val="00684192"/>
    <w:rsid w:val="00684CC6"/>
    <w:rsid w:val="0069003E"/>
    <w:rsid w:val="00690FEE"/>
    <w:rsid w:val="006964D0"/>
    <w:rsid w:val="00697886"/>
    <w:rsid w:val="006A6434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66E69"/>
    <w:rsid w:val="00770847"/>
    <w:rsid w:val="00770FD6"/>
    <w:rsid w:val="007850CB"/>
    <w:rsid w:val="00785467"/>
    <w:rsid w:val="0078777E"/>
    <w:rsid w:val="00787B1A"/>
    <w:rsid w:val="00797C96"/>
    <w:rsid w:val="007A0CC1"/>
    <w:rsid w:val="007C329B"/>
    <w:rsid w:val="007C5E93"/>
    <w:rsid w:val="007C7C71"/>
    <w:rsid w:val="007D124D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38B9"/>
    <w:rsid w:val="008257B9"/>
    <w:rsid w:val="00826EE9"/>
    <w:rsid w:val="008369C1"/>
    <w:rsid w:val="00845726"/>
    <w:rsid w:val="00863C8B"/>
    <w:rsid w:val="00865FE0"/>
    <w:rsid w:val="0087182A"/>
    <w:rsid w:val="008739EF"/>
    <w:rsid w:val="00877B49"/>
    <w:rsid w:val="00880CFF"/>
    <w:rsid w:val="00883A99"/>
    <w:rsid w:val="00892628"/>
    <w:rsid w:val="008930E4"/>
    <w:rsid w:val="008A0933"/>
    <w:rsid w:val="008A53AC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24EF0"/>
    <w:rsid w:val="00934B6C"/>
    <w:rsid w:val="00942209"/>
    <w:rsid w:val="0094361A"/>
    <w:rsid w:val="00945676"/>
    <w:rsid w:val="00963007"/>
    <w:rsid w:val="00964B8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02D56"/>
    <w:rsid w:val="00A106C2"/>
    <w:rsid w:val="00A1150B"/>
    <w:rsid w:val="00A1451C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12DE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3488"/>
    <w:rsid w:val="00AE4D32"/>
    <w:rsid w:val="00AE6A4A"/>
    <w:rsid w:val="00AF0809"/>
    <w:rsid w:val="00AF0F6A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0AD4"/>
    <w:rsid w:val="00B30BE5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23B0"/>
    <w:rsid w:val="00B76B77"/>
    <w:rsid w:val="00B84440"/>
    <w:rsid w:val="00B936E5"/>
    <w:rsid w:val="00B9771A"/>
    <w:rsid w:val="00BA4D76"/>
    <w:rsid w:val="00BA74FC"/>
    <w:rsid w:val="00BB1380"/>
    <w:rsid w:val="00BB2D2F"/>
    <w:rsid w:val="00BC01CF"/>
    <w:rsid w:val="00BC3EAC"/>
    <w:rsid w:val="00BD0EDD"/>
    <w:rsid w:val="00BD3BDD"/>
    <w:rsid w:val="00BE3D36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219E"/>
    <w:rsid w:val="00C9400A"/>
    <w:rsid w:val="00CA1B26"/>
    <w:rsid w:val="00CB16FE"/>
    <w:rsid w:val="00CB2E89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25DED"/>
    <w:rsid w:val="00D3491C"/>
    <w:rsid w:val="00D375FB"/>
    <w:rsid w:val="00D44366"/>
    <w:rsid w:val="00D45D6A"/>
    <w:rsid w:val="00D45F13"/>
    <w:rsid w:val="00D46E07"/>
    <w:rsid w:val="00D54874"/>
    <w:rsid w:val="00D65B97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E442F"/>
    <w:rsid w:val="00DF1569"/>
    <w:rsid w:val="00E01E54"/>
    <w:rsid w:val="00E02950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A7FB8"/>
    <w:rsid w:val="00EB74F7"/>
    <w:rsid w:val="00EC2016"/>
    <w:rsid w:val="00ED1EA3"/>
    <w:rsid w:val="00ED286C"/>
    <w:rsid w:val="00ED2F7D"/>
    <w:rsid w:val="00ED3D34"/>
    <w:rsid w:val="00ED40E0"/>
    <w:rsid w:val="00ED6CAA"/>
    <w:rsid w:val="00EF5683"/>
    <w:rsid w:val="00F22B1A"/>
    <w:rsid w:val="00F26FCE"/>
    <w:rsid w:val="00F27BF0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9486C"/>
    <w:rsid w:val="00FA5605"/>
    <w:rsid w:val="00FA5F3B"/>
    <w:rsid w:val="00FA7444"/>
    <w:rsid w:val="00FB17F9"/>
    <w:rsid w:val="00FB5E06"/>
    <w:rsid w:val="00FC3296"/>
    <w:rsid w:val="00FC6D80"/>
    <w:rsid w:val="00FC77C8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DAE"/>
    <w:rPr>
      <w:rFonts w:ascii="Arial" w:hAnsi="Arial"/>
      <w:sz w:val="22"/>
      <w:lang w:val="sk-SK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Default">
    <w:name w:val="Default"/>
    <w:rsid w:val="00615A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E2BD25B7044A928FB094154440E7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8DE675-3230-4506-9CD7-9062E0733AD4}"/>
      </w:docPartPr>
      <w:docPartBody>
        <w:p w:rsidR="00FB497A" w:rsidRDefault="007E6E43">
          <w:pPr>
            <w:pStyle w:val="7BE2BD25B7044A928FB094154440E761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6F27AD37D69244DDA71BD3D522F87B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155CC-53F2-448E-AF96-3FC6A76A3A42}"/>
      </w:docPartPr>
      <w:docPartBody>
        <w:p w:rsidR="00FB497A" w:rsidRDefault="007E6E43">
          <w:pPr>
            <w:pStyle w:val="6F27AD37D69244DDA71BD3D522F87B81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8E918EF2FBB543C094428A342C615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94BF0A-799B-468C-8E0F-95E1D8EF2216}"/>
      </w:docPartPr>
      <w:docPartBody>
        <w:p w:rsidR="00FB497A" w:rsidRDefault="007E6E43">
          <w:pPr>
            <w:pStyle w:val="8E918EF2FBB543C094428A342C615C4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B5A9052F530A4B97BFEDE23473F689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4926F-CAFC-41DA-88AA-E6C8C9751BB1}"/>
      </w:docPartPr>
      <w:docPartBody>
        <w:p w:rsidR="00FB497A" w:rsidRDefault="007E6E43">
          <w:pPr>
            <w:pStyle w:val="B5A9052F530A4B97BFEDE23473F68997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FA00A8A509F648608F2453DFB1F0A9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6A927A-6BF4-402E-9795-1E2CF90C2637}"/>
      </w:docPartPr>
      <w:docPartBody>
        <w:p w:rsidR="00FB497A" w:rsidRDefault="007E6E43">
          <w:pPr>
            <w:pStyle w:val="FA00A8A509F648608F2453DFB1F0A9C5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6DC184BE03F4F6DAEA971F06A1D34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40FED-6517-4B98-B698-8318E5C1B3AA}"/>
      </w:docPartPr>
      <w:docPartBody>
        <w:p w:rsidR="00FB497A" w:rsidRDefault="007565AF">
          <w:pPr>
            <w:pStyle w:val="56DC184BE03F4F6DAEA971F06A1D3492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756AE"/>
    <w:rsid w:val="00086228"/>
    <w:rsid w:val="000969F5"/>
    <w:rsid w:val="000A6194"/>
    <w:rsid w:val="001145B9"/>
    <w:rsid w:val="001407C0"/>
    <w:rsid w:val="00152D26"/>
    <w:rsid w:val="001C0554"/>
    <w:rsid w:val="001D2724"/>
    <w:rsid w:val="001E563C"/>
    <w:rsid w:val="00211268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64CC0"/>
    <w:rsid w:val="003727B1"/>
    <w:rsid w:val="00385546"/>
    <w:rsid w:val="003860BC"/>
    <w:rsid w:val="00393D94"/>
    <w:rsid w:val="003A24A1"/>
    <w:rsid w:val="003D6291"/>
    <w:rsid w:val="003D6653"/>
    <w:rsid w:val="003E0DEA"/>
    <w:rsid w:val="003F163C"/>
    <w:rsid w:val="003F3FB2"/>
    <w:rsid w:val="003F4903"/>
    <w:rsid w:val="00425FED"/>
    <w:rsid w:val="00433408"/>
    <w:rsid w:val="00496088"/>
    <w:rsid w:val="004E36B5"/>
    <w:rsid w:val="005123E2"/>
    <w:rsid w:val="005603B8"/>
    <w:rsid w:val="00566148"/>
    <w:rsid w:val="00583ADF"/>
    <w:rsid w:val="005925D2"/>
    <w:rsid w:val="005C1E8A"/>
    <w:rsid w:val="005D762D"/>
    <w:rsid w:val="00624DC5"/>
    <w:rsid w:val="00692E63"/>
    <w:rsid w:val="006B6BE5"/>
    <w:rsid w:val="006D6D83"/>
    <w:rsid w:val="006F599F"/>
    <w:rsid w:val="00711276"/>
    <w:rsid w:val="0072059A"/>
    <w:rsid w:val="007565AF"/>
    <w:rsid w:val="0075755F"/>
    <w:rsid w:val="00764448"/>
    <w:rsid w:val="007912E8"/>
    <w:rsid w:val="007A2CB1"/>
    <w:rsid w:val="007E6E43"/>
    <w:rsid w:val="007F7E9D"/>
    <w:rsid w:val="00846260"/>
    <w:rsid w:val="00877F33"/>
    <w:rsid w:val="00887609"/>
    <w:rsid w:val="008A16B3"/>
    <w:rsid w:val="00900A05"/>
    <w:rsid w:val="00910E3F"/>
    <w:rsid w:val="00926ECE"/>
    <w:rsid w:val="009B0C2A"/>
    <w:rsid w:val="009C1EE3"/>
    <w:rsid w:val="00A115FF"/>
    <w:rsid w:val="00A956C2"/>
    <w:rsid w:val="00AF68FF"/>
    <w:rsid w:val="00AF7EC5"/>
    <w:rsid w:val="00B05BE8"/>
    <w:rsid w:val="00B07183"/>
    <w:rsid w:val="00BC7FB5"/>
    <w:rsid w:val="00BE14D3"/>
    <w:rsid w:val="00C96C54"/>
    <w:rsid w:val="00CA0AA4"/>
    <w:rsid w:val="00CD4BD3"/>
    <w:rsid w:val="00D7003F"/>
    <w:rsid w:val="00D95F77"/>
    <w:rsid w:val="00DC1131"/>
    <w:rsid w:val="00DC310E"/>
    <w:rsid w:val="00DF0420"/>
    <w:rsid w:val="00E1172D"/>
    <w:rsid w:val="00E60BEE"/>
    <w:rsid w:val="00E75A75"/>
    <w:rsid w:val="00E83DC2"/>
    <w:rsid w:val="00E87C3D"/>
    <w:rsid w:val="00EA2CB1"/>
    <w:rsid w:val="00EB406A"/>
    <w:rsid w:val="00EC5619"/>
    <w:rsid w:val="00F41D34"/>
    <w:rsid w:val="00F5676E"/>
    <w:rsid w:val="00FB21CA"/>
    <w:rsid w:val="00FB497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A3B2AAB516854519AFE68591084BE472">
    <w:name w:val="A3B2AAB516854519AFE68591084BE472"/>
  </w:style>
  <w:style w:type="paragraph" w:customStyle="1" w:styleId="ADFCBAEEB73B4557A26D2EC7F62DBC96">
    <w:name w:val="ADFCBAEEB73B4557A26D2EC7F62DBC96"/>
  </w:style>
  <w:style w:type="paragraph" w:customStyle="1" w:styleId="65AE79BD887943FBAB872911B14164BB">
    <w:name w:val="65AE79BD887943FBAB872911B14164BB"/>
  </w:style>
  <w:style w:type="paragraph" w:customStyle="1" w:styleId="AC80DFF65AEF49448DDE645963EF3087">
    <w:name w:val="AC80DFF65AEF49448DDE645963EF3087"/>
  </w:style>
  <w:style w:type="paragraph" w:customStyle="1" w:styleId="5E773D4D65654FA39C5968E2272FB1F0">
    <w:name w:val="5E773D4D65654FA39C5968E2272FB1F0"/>
  </w:style>
  <w:style w:type="paragraph" w:customStyle="1" w:styleId="194D7C79F63D4F9D8C79CDF890818D5F">
    <w:name w:val="194D7C79F63D4F9D8C79CDF890818D5F"/>
  </w:style>
  <w:style w:type="paragraph" w:customStyle="1" w:styleId="334C2D50086148FB8C5849179A233B42">
    <w:name w:val="334C2D50086148FB8C5849179A233B42"/>
  </w:style>
  <w:style w:type="paragraph" w:customStyle="1" w:styleId="AD376ED5C22F41878F49CB64FB6D55A5">
    <w:name w:val="AD376ED5C22F41878F49CB64FB6D55A5"/>
  </w:style>
  <w:style w:type="paragraph" w:customStyle="1" w:styleId="4293B5463E5D4E89843A18C60723A928">
    <w:name w:val="4293B5463E5D4E89843A18C60723A928"/>
  </w:style>
  <w:style w:type="paragraph" w:customStyle="1" w:styleId="F124E064969D441FB0C0F8BDF6CF7807">
    <w:name w:val="F124E064969D441FB0C0F8BDF6CF7807"/>
  </w:style>
  <w:style w:type="paragraph" w:customStyle="1" w:styleId="3E8556409BF94959A2B9CB8A286D4430">
    <w:name w:val="3E8556409BF94959A2B9CB8A286D4430"/>
  </w:style>
  <w:style w:type="paragraph" w:customStyle="1" w:styleId="2F1C02C581D94EF6BA2B158E619CE0AC">
    <w:name w:val="2F1C02C581D94EF6BA2B158E619CE0AC"/>
  </w:style>
  <w:style w:type="paragraph" w:customStyle="1" w:styleId="3F7EF6BAD731448391121D1DEAE66722">
    <w:name w:val="3F7EF6BAD731448391121D1DEAE66722"/>
  </w:style>
  <w:style w:type="paragraph" w:customStyle="1" w:styleId="9117CA13AE2C4516A39E791AF9E34C8B">
    <w:name w:val="9117CA13AE2C4516A39E791AF9E34C8B"/>
  </w:style>
  <w:style w:type="paragraph" w:customStyle="1" w:styleId="DF8883BD4AAC42368D9972FB7D33A39C">
    <w:name w:val="DF8883BD4AAC42368D9972FB7D33A39C"/>
  </w:style>
  <w:style w:type="paragraph" w:customStyle="1" w:styleId="C56E1BD39911474486CF685E6CE13585">
    <w:name w:val="C56E1BD39911474486CF685E6CE13585"/>
  </w:style>
  <w:style w:type="paragraph" w:customStyle="1" w:styleId="66AF751410534AA8B74EEE393072B3F4">
    <w:name w:val="66AF751410534AA8B74EEE393072B3F4"/>
  </w:style>
  <w:style w:type="paragraph" w:customStyle="1" w:styleId="ED62D141F954408F8BAE256F0633263A">
    <w:name w:val="ED62D141F954408F8BAE256F0633263A"/>
  </w:style>
  <w:style w:type="paragraph" w:customStyle="1" w:styleId="019594FA203C473DAD96090FF3CDCE15">
    <w:name w:val="019594FA203C473DAD96090FF3CDCE15"/>
  </w:style>
  <w:style w:type="paragraph" w:customStyle="1" w:styleId="7BE2BD25B7044A928FB094154440E761">
    <w:name w:val="7BE2BD25B7044A928FB094154440E761"/>
  </w:style>
  <w:style w:type="paragraph" w:customStyle="1" w:styleId="6F27AD37D69244DDA71BD3D522F87B81">
    <w:name w:val="6F27AD37D69244DDA71BD3D522F87B81"/>
  </w:style>
  <w:style w:type="paragraph" w:customStyle="1" w:styleId="8E918EF2FBB543C094428A342C615C4B">
    <w:name w:val="8E918EF2FBB543C094428A342C615C4B"/>
  </w:style>
  <w:style w:type="paragraph" w:customStyle="1" w:styleId="B5A9052F530A4B97BFEDE23473F68997">
    <w:name w:val="B5A9052F530A4B97BFEDE23473F68997"/>
  </w:style>
  <w:style w:type="paragraph" w:customStyle="1" w:styleId="FA00A8A509F648608F2453DFB1F0A9C5">
    <w:name w:val="FA00A8A509F648608F2453DFB1F0A9C5"/>
  </w:style>
  <w:style w:type="paragraph" w:customStyle="1" w:styleId="56DC184BE03F4F6DAEA971F06A1D3492">
    <w:name w:val="56DC184BE03F4F6DAEA971F06A1D34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A1D11-9D60-47F1-BF0B-F292D300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2020-09-21T13:58:00Z</dcterms:created>
  <dcterms:modified xsi:type="dcterms:W3CDTF">2021-04-29T00:04:00Z</dcterms:modified>
</cp:coreProperties>
</file>